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2A5A21B9" w14:textId="77777777" w:rsidTr="00F862D6">
        <w:tc>
          <w:tcPr>
            <w:tcW w:w="1020" w:type="dxa"/>
          </w:tcPr>
          <w:p w14:paraId="748F98D1"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56B42A92" wp14:editId="0566193E">
                      <wp:simplePos x="0" y="0"/>
                      <wp:positionH relativeFrom="page">
                        <wp:posOffset>2541270</wp:posOffset>
                      </wp:positionH>
                      <wp:positionV relativeFrom="page">
                        <wp:posOffset>87630</wp:posOffset>
                      </wp:positionV>
                      <wp:extent cx="3886835" cy="1052195"/>
                      <wp:effectExtent l="0" t="0" r="0" b="0"/>
                      <wp:wrapNone/>
                      <wp:docPr id="1" name="Text Box 1"/>
                      <wp:cNvGraphicFramePr/>
                      <a:graphic xmlns:a="http://schemas.openxmlformats.org/drawingml/2006/main">
                        <a:graphicData uri="http://schemas.microsoft.com/office/word/2010/wordprocessingShape">
                          <wps:wsp>
                            <wps:cNvSpPr txBox="1"/>
                            <wps:spPr>
                              <a:xfrm>
                                <a:off x="0" y="0"/>
                                <a:ext cx="3886835" cy="1052195"/>
                              </a:xfrm>
                              <a:prstGeom prst="rect">
                                <a:avLst/>
                              </a:prstGeom>
                              <a:solidFill>
                                <a:schemeClr val="bg1"/>
                              </a:solidFill>
                              <a:ln w="6350">
                                <a:noFill/>
                              </a:ln>
                            </wps:spPr>
                            <wps:txbx>
                              <w:txbxContent>
                                <w:p w14:paraId="7609F859" w14:textId="77777777" w:rsidR="00A23AC8" w:rsidRDefault="00A23AC8" w:rsidP="0037111D">
                                  <w:pPr>
                                    <w:pStyle w:val="Bezmezer"/>
                                    <w:rPr>
                                      <w:b/>
                                    </w:rPr>
                                  </w:pPr>
                                </w:p>
                                <w:p w14:paraId="778958BA" w14:textId="77777777" w:rsidR="00A23AC8" w:rsidRDefault="00A23AC8"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B42A92" id="_x0000_t202" coordsize="21600,21600" o:spt="202" path="m,l,21600r21600,l21600,xe">
                      <v:stroke joinstyle="miter"/>
                      <v:path gradientshapeok="t" o:connecttype="rect"/>
                    </v:shapetype>
                    <v:shape id="Text Box 1" o:spid="_x0000_s1026" type="#_x0000_t202" style="position:absolute;margin-left:200.1pt;margin-top:6.9pt;width:306.05pt;height:82.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" o:allowincell="f" fillcolor="white [3212]" stroked="f" strokeweight=".5pt">
                      <v:textbox>
                        <w:txbxContent>
                          <w:p w14:paraId="7609F859" w14:textId="77777777" w:rsidR="00A23AC8" w:rsidRDefault="00A23AC8" w:rsidP="0037111D">
                            <w:pPr>
                              <w:pStyle w:val="Bezmezer"/>
                              <w:rPr>
                                <w:b/>
                              </w:rPr>
                            </w:pPr>
                          </w:p>
                          <w:p w14:paraId="778958BA" w14:textId="77777777" w:rsidR="00A23AC8" w:rsidRDefault="00A23AC8" w:rsidP="0037111D">
                            <w:pPr>
                              <w:pStyle w:val="Bezmezer"/>
                              <w:rPr>
                                <w:b/>
                              </w:rPr>
                            </w:pPr>
                            <w:r>
                              <w:rPr>
                                <w:b/>
                              </w:rPr>
                              <w:t>Prostřednictvím EZAK</w:t>
                            </w:r>
                          </w:p>
                        </w:txbxContent>
                      </v:textbox>
                      <w10:wrap anchorx="page" anchory="page"/>
                      <w10:anchorlock/>
                    </v:shape>
                  </w:pict>
                </mc:Fallback>
              </mc:AlternateContent>
            </w:r>
          </w:p>
        </w:tc>
        <w:tc>
          <w:tcPr>
            <w:tcW w:w="2552" w:type="dxa"/>
          </w:tcPr>
          <w:p w14:paraId="43E67EE4" w14:textId="77777777" w:rsidR="00F64786" w:rsidRPr="001A6F12" w:rsidRDefault="00F64786" w:rsidP="0077673A">
            <w:pPr>
              <w:rPr>
                <w:szCs w:val="14"/>
              </w:rPr>
            </w:pPr>
          </w:p>
        </w:tc>
        <w:tc>
          <w:tcPr>
            <w:tcW w:w="823" w:type="dxa"/>
          </w:tcPr>
          <w:p w14:paraId="7C9EB921" w14:textId="77777777" w:rsidR="00F64786" w:rsidRPr="001A6F12" w:rsidRDefault="00F64786" w:rsidP="0077673A">
            <w:pPr>
              <w:rPr>
                <w:szCs w:val="14"/>
              </w:rPr>
            </w:pPr>
          </w:p>
        </w:tc>
        <w:tc>
          <w:tcPr>
            <w:tcW w:w="3685" w:type="dxa"/>
          </w:tcPr>
          <w:p w14:paraId="7031320D" w14:textId="77777777" w:rsidR="00F64786" w:rsidRPr="001A6F12" w:rsidRDefault="00F64786" w:rsidP="0077673A">
            <w:pPr>
              <w:rPr>
                <w:szCs w:val="14"/>
              </w:rPr>
            </w:pPr>
          </w:p>
        </w:tc>
      </w:tr>
      <w:tr w:rsidR="00F862D6" w:rsidRPr="001A6F12" w14:paraId="76D7B841" w14:textId="77777777" w:rsidTr="00596C7E">
        <w:tc>
          <w:tcPr>
            <w:tcW w:w="1020" w:type="dxa"/>
          </w:tcPr>
          <w:p w14:paraId="5ECC7991" w14:textId="5F6C2767" w:rsidR="00F862D6" w:rsidRPr="001A6F12" w:rsidRDefault="00BC0382" w:rsidP="0077673A">
            <w:pPr>
              <w:rPr>
                <w:szCs w:val="14"/>
              </w:rPr>
            </w:pPr>
            <w:r>
              <w:rPr>
                <w:szCs w:val="14"/>
              </w:rPr>
              <w:t xml:space="preserve"> </w:t>
            </w:r>
          </w:p>
        </w:tc>
        <w:tc>
          <w:tcPr>
            <w:tcW w:w="2552" w:type="dxa"/>
          </w:tcPr>
          <w:p w14:paraId="656094D4" w14:textId="77777777" w:rsidR="00F862D6" w:rsidRPr="001A6F12" w:rsidRDefault="00F862D6" w:rsidP="00764595">
            <w:pPr>
              <w:rPr>
                <w:szCs w:val="14"/>
              </w:rPr>
            </w:pPr>
          </w:p>
        </w:tc>
        <w:tc>
          <w:tcPr>
            <w:tcW w:w="823" w:type="dxa"/>
          </w:tcPr>
          <w:p w14:paraId="453A6B19" w14:textId="77777777" w:rsidR="00F862D6" w:rsidRPr="001A6F12" w:rsidRDefault="00F862D6" w:rsidP="0077673A">
            <w:pPr>
              <w:rPr>
                <w:szCs w:val="14"/>
              </w:rPr>
            </w:pPr>
          </w:p>
        </w:tc>
        <w:tc>
          <w:tcPr>
            <w:tcW w:w="3685" w:type="dxa"/>
            <w:vMerge w:val="restart"/>
          </w:tcPr>
          <w:p w14:paraId="6D2B6F01" w14:textId="77777777" w:rsidR="00596C7E" w:rsidRPr="001A6F12" w:rsidRDefault="00596C7E" w:rsidP="00596C7E">
            <w:pPr>
              <w:rPr>
                <w:rStyle w:val="Potovnadresa"/>
                <w:sz w:val="14"/>
                <w:szCs w:val="14"/>
              </w:rPr>
            </w:pPr>
          </w:p>
          <w:p w14:paraId="364E59CC" w14:textId="77777777" w:rsidR="00F862D6" w:rsidRPr="001A6F12" w:rsidRDefault="00F862D6" w:rsidP="00596C7E">
            <w:pPr>
              <w:rPr>
                <w:rStyle w:val="Potovnadresa"/>
                <w:sz w:val="14"/>
                <w:szCs w:val="14"/>
              </w:rPr>
            </w:pPr>
          </w:p>
        </w:tc>
      </w:tr>
      <w:tr w:rsidR="00F862D6" w:rsidRPr="001A6F12" w14:paraId="6538593A" w14:textId="77777777" w:rsidTr="00F862D6">
        <w:tc>
          <w:tcPr>
            <w:tcW w:w="1020" w:type="dxa"/>
          </w:tcPr>
          <w:p w14:paraId="4CC48AF3" w14:textId="77777777" w:rsidR="00F862D6" w:rsidRPr="00C9660B" w:rsidRDefault="00F862D6" w:rsidP="0077673A">
            <w:pPr>
              <w:rPr>
                <w:szCs w:val="14"/>
              </w:rPr>
            </w:pPr>
            <w:r w:rsidRPr="00C9660B">
              <w:rPr>
                <w:szCs w:val="14"/>
              </w:rPr>
              <w:t>Naše zn.</w:t>
            </w:r>
          </w:p>
        </w:tc>
        <w:tc>
          <w:tcPr>
            <w:tcW w:w="2552" w:type="dxa"/>
          </w:tcPr>
          <w:p w14:paraId="2B137780" w14:textId="77777777" w:rsidR="00F862D6" w:rsidRPr="00C9660B" w:rsidRDefault="00F824F9" w:rsidP="00F824F9">
            <w:pPr>
              <w:rPr>
                <w:szCs w:val="14"/>
              </w:rPr>
            </w:pPr>
            <w:r w:rsidRPr="00C9660B">
              <w:rPr>
                <w:szCs w:val="14"/>
              </w:rPr>
              <w:t>430</w:t>
            </w:r>
            <w:r w:rsidR="00B841EE" w:rsidRPr="00C9660B">
              <w:rPr>
                <w:szCs w:val="14"/>
              </w:rPr>
              <w:t>/</w:t>
            </w:r>
            <w:r w:rsidRPr="00C9660B">
              <w:rPr>
                <w:szCs w:val="14"/>
              </w:rPr>
              <w:t>2021</w:t>
            </w:r>
            <w:r w:rsidR="00621F7A" w:rsidRPr="00C9660B">
              <w:rPr>
                <w:szCs w:val="14"/>
              </w:rPr>
              <w:t>-SŽ</w:t>
            </w:r>
            <w:r w:rsidR="003E6B9A" w:rsidRPr="00C9660B">
              <w:rPr>
                <w:szCs w:val="14"/>
              </w:rPr>
              <w:t>-SSV-Ú3</w:t>
            </w:r>
          </w:p>
        </w:tc>
        <w:tc>
          <w:tcPr>
            <w:tcW w:w="823" w:type="dxa"/>
          </w:tcPr>
          <w:p w14:paraId="24DC4092" w14:textId="77777777" w:rsidR="00F862D6" w:rsidRPr="001A6F12" w:rsidRDefault="00F862D6" w:rsidP="0077673A">
            <w:pPr>
              <w:rPr>
                <w:szCs w:val="14"/>
              </w:rPr>
            </w:pPr>
          </w:p>
        </w:tc>
        <w:tc>
          <w:tcPr>
            <w:tcW w:w="3685" w:type="dxa"/>
            <w:vMerge/>
          </w:tcPr>
          <w:p w14:paraId="30A5D710" w14:textId="77777777" w:rsidR="00F862D6" w:rsidRPr="001A6F12" w:rsidRDefault="00F862D6" w:rsidP="0077673A">
            <w:pPr>
              <w:rPr>
                <w:szCs w:val="14"/>
              </w:rPr>
            </w:pPr>
          </w:p>
        </w:tc>
      </w:tr>
      <w:tr w:rsidR="00F862D6" w:rsidRPr="001A6F12" w14:paraId="1A058E64" w14:textId="77777777" w:rsidTr="00F862D6">
        <w:tc>
          <w:tcPr>
            <w:tcW w:w="1020" w:type="dxa"/>
          </w:tcPr>
          <w:p w14:paraId="3DC3ECCC" w14:textId="77777777" w:rsidR="00F862D6" w:rsidRPr="00C9660B" w:rsidRDefault="00F862D6" w:rsidP="0077673A">
            <w:pPr>
              <w:rPr>
                <w:szCs w:val="14"/>
              </w:rPr>
            </w:pPr>
            <w:r w:rsidRPr="00C9660B">
              <w:rPr>
                <w:szCs w:val="14"/>
              </w:rPr>
              <w:t>Listů/příloh</w:t>
            </w:r>
          </w:p>
        </w:tc>
        <w:tc>
          <w:tcPr>
            <w:tcW w:w="2552" w:type="dxa"/>
          </w:tcPr>
          <w:p w14:paraId="20602913" w14:textId="2DCF5133" w:rsidR="00F862D6" w:rsidRPr="00C9660B" w:rsidRDefault="00F824F9" w:rsidP="00C9660B">
            <w:pPr>
              <w:rPr>
                <w:szCs w:val="14"/>
              </w:rPr>
            </w:pPr>
            <w:r w:rsidRPr="00C9660B">
              <w:rPr>
                <w:szCs w:val="14"/>
              </w:rPr>
              <w:t>1</w:t>
            </w:r>
            <w:r w:rsidR="00C9660B" w:rsidRPr="00C9660B">
              <w:rPr>
                <w:szCs w:val="14"/>
              </w:rPr>
              <w:t>4</w:t>
            </w:r>
            <w:r w:rsidR="003E6B9A" w:rsidRPr="00C9660B">
              <w:rPr>
                <w:szCs w:val="14"/>
              </w:rPr>
              <w:t>/</w:t>
            </w:r>
            <w:r w:rsidRPr="00C9660B">
              <w:rPr>
                <w:szCs w:val="14"/>
              </w:rPr>
              <w:t>2</w:t>
            </w:r>
          </w:p>
        </w:tc>
        <w:tc>
          <w:tcPr>
            <w:tcW w:w="823" w:type="dxa"/>
          </w:tcPr>
          <w:p w14:paraId="24148503" w14:textId="77777777" w:rsidR="00F862D6" w:rsidRPr="001A6F12" w:rsidRDefault="00F862D6" w:rsidP="0077673A">
            <w:pPr>
              <w:rPr>
                <w:szCs w:val="14"/>
              </w:rPr>
            </w:pPr>
          </w:p>
        </w:tc>
        <w:tc>
          <w:tcPr>
            <w:tcW w:w="3685" w:type="dxa"/>
            <w:vMerge/>
          </w:tcPr>
          <w:p w14:paraId="423F8607" w14:textId="77777777" w:rsidR="00F862D6" w:rsidRPr="001A6F12" w:rsidRDefault="00F862D6" w:rsidP="0077673A">
            <w:pPr>
              <w:rPr>
                <w:noProof/>
                <w:szCs w:val="14"/>
              </w:rPr>
            </w:pPr>
          </w:p>
        </w:tc>
      </w:tr>
      <w:tr w:rsidR="00F862D6" w:rsidRPr="001A6F12" w14:paraId="2A256338" w14:textId="77777777" w:rsidTr="00B23CA3">
        <w:trPr>
          <w:trHeight w:val="77"/>
        </w:trPr>
        <w:tc>
          <w:tcPr>
            <w:tcW w:w="1020" w:type="dxa"/>
          </w:tcPr>
          <w:p w14:paraId="62344F9E" w14:textId="77777777" w:rsidR="00F862D6" w:rsidRPr="00C9660B" w:rsidRDefault="00F862D6" w:rsidP="0077673A">
            <w:pPr>
              <w:rPr>
                <w:szCs w:val="14"/>
              </w:rPr>
            </w:pPr>
          </w:p>
        </w:tc>
        <w:tc>
          <w:tcPr>
            <w:tcW w:w="2552" w:type="dxa"/>
          </w:tcPr>
          <w:p w14:paraId="0BDF5092" w14:textId="77777777" w:rsidR="00F862D6" w:rsidRPr="00C9660B" w:rsidRDefault="00F862D6" w:rsidP="0077673A">
            <w:pPr>
              <w:rPr>
                <w:szCs w:val="14"/>
              </w:rPr>
            </w:pPr>
          </w:p>
        </w:tc>
        <w:tc>
          <w:tcPr>
            <w:tcW w:w="823" w:type="dxa"/>
          </w:tcPr>
          <w:p w14:paraId="1122A14C" w14:textId="77777777" w:rsidR="00F862D6" w:rsidRPr="001A6F12" w:rsidRDefault="00F862D6" w:rsidP="0077673A">
            <w:pPr>
              <w:rPr>
                <w:szCs w:val="14"/>
              </w:rPr>
            </w:pPr>
          </w:p>
        </w:tc>
        <w:tc>
          <w:tcPr>
            <w:tcW w:w="3685" w:type="dxa"/>
            <w:vMerge/>
          </w:tcPr>
          <w:p w14:paraId="7892932F" w14:textId="77777777" w:rsidR="00F862D6" w:rsidRPr="001A6F12" w:rsidRDefault="00F862D6" w:rsidP="0077673A">
            <w:pPr>
              <w:rPr>
                <w:szCs w:val="14"/>
              </w:rPr>
            </w:pPr>
          </w:p>
        </w:tc>
      </w:tr>
      <w:tr w:rsidR="00F862D6" w:rsidRPr="001A6F12" w14:paraId="26B8DF10" w14:textId="77777777" w:rsidTr="00F862D6">
        <w:tc>
          <w:tcPr>
            <w:tcW w:w="1020" w:type="dxa"/>
          </w:tcPr>
          <w:p w14:paraId="775C199B" w14:textId="77777777" w:rsidR="00F862D6" w:rsidRPr="001A6F12" w:rsidRDefault="00F862D6" w:rsidP="0077673A">
            <w:pPr>
              <w:rPr>
                <w:szCs w:val="14"/>
              </w:rPr>
            </w:pPr>
            <w:r w:rsidRPr="001A6F12">
              <w:rPr>
                <w:szCs w:val="14"/>
              </w:rPr>
              <w:t>Vyřizuje</w:t>
            </w:r>
          </w:p>
        </w:tc>
        <w:tc>
          <w:tcPr>
            <w:tcW w:w="2552" w:type="dxa"/>
          </w:tcPr>
          <w:p w14:paraId="234F4D57" w14:textId="77777777" w:rsidR="00F862D6" w:rsidRPr="001A6F12" w:rsidRDefault="00F824F9" w:rsidP="00FE3455">
            <w:pPr>
              <w:rPr>
                <w:szCs w:val="14"/>
              </w:rPr>
            </w:pPr>
            <w:r>
              <w:rPr>
                <w:szCs w:val="14"/>
              </w:rPr>
              <w:t>Mgr. Kateřina Lacigová</w:t>
            </w:r>
          </w:p>
        </w:tc>
        <w:tc>
          <w:tcPr>
            <w:tcW w:w="823" w:type="dxa"/>
          </w:tcPr>
          <w:p w14:paraId="3456CA2A" w14:textId="77777777" w:rsidR="00F862D6" w:rsidRPr="001A6F12" w:rsidRDefault="00F862D6" w:rsidP="0077673A">
            <w:pPr>
              <w:rPr>
                <w:szCs w:val="14"/>
              </w:rPr>
            </w:pPr>
          </w:p>
        </w:tc>
        <w:tc>
          <w:tcPr>
            <w:tcW w:w="3685" w:type="dxa"/>
            <w:vMerge/>
          </w:tcPr>
          <w:p w14:paraId="009672A5" w14:textId="77777777" w:rsidR="00F862D6" w:rsidRPr="001A6F12" w:rsidRDefault="00F862D6" w:rsidP="0077673A">
            <w:pPr>
              <w:rPr>
                <w:szCs w:val="14"/>
              </w:rPr>
            </w:pPr>
          </w:p>
        </w:tc>
      </w:tr>
      <w:tr w:rsidR="009A7568" w:rsidRPr="001A6F12" w14:paraId="1D6A2695" w14:textId="77777777" w:rsidTr="00F862D6">
        <w:tc>
          <w:tcPr>
            <w:tcW w:w="1020" w:type="dxa"/>
          </w:tcPr>
          <w:p w14:paraId="1D52285B" w14:textId="77777777" w:rsidR="009A7568" w:rsidRPr="001A6F12" w:rsidRDefault="009A7568" w:rsidP="009A7568">
            <w:pPr>
              <w:rPr>
                <w:szCs w:val="14"/>
              </w:rPr>
            </w:pPr>
          </w:p>
        </w:tc>
        <w:tc>
          <w:tcPr>
            <w:tcW w:w="2552" w:type="dxa"/>
          </w:tcPr>
          <w:p w14:paraId="73E2EB3B" w14:textId="77777777" w:rsidR="009A7568" w:rsidRPr="001A6F12" w:rsidRDefault="009A7568" w:rsidP="009A7568">
            <w:pPr>
              <w:rPr>
                <w:szCs w:val="14"/>
              </w:rPr>
            </w:pPr>
          </w:p>
        </w:tc>
        <w:tc>
          <w:tcPr>
            <w:tcW w:w="823" w:type="dxa"/>
          </w:tcPr>
          <w:p w14:paraId="63673985" w14:textId="77777777" w:rsidR="009A7568" w:rsidRPr="001A6F12" w:rsidRDefault="009A7568" w:rsidP="009A7568">
            <w:pPr>
              <w:rPr>
                <w:szCs w:val="14"/>
              </w:rPr>
            </w:pPr>
          </w:p>
        </w:tc>
        <w:tc>
          <w:tcPr>
            <w:tcW w:w="3685" w:type="dxa"/>
            <w:vMerge/>
          </w:tcPr>
          <w:p w14:paraId="0A1687F3" w14:textId="77777777" w:rsidR="009A7568" w:rsidRPr="001A6F12" w:rsidRDefault="009A7568" w:rsidP="009A7568">
            <w:pPr>
              <w:rPr>
                <w:szCs w:val="14"/>
              </w:rPr>
            </w:pPr>
          </w:p>
        </w:tc>
      </w:tr>
      <w:tr w:rsidR="009A7568" w:rsidRPr="001A6F12" w14:paraId="0F2CB745" w14:textId="77777777" w:rsidTr="00F862D6">
        <w:tc>
          <w:tcPr>
            <w:tcW w:w="1020" w:type="dxa"/>
          </w:tcPr>
          <w:p w14:paraId="0C56E98A" w14:textId="77777777" w:rsidR="009A7568" w:rsidRPr="001A6F12" w:rsidRDefault="009A7568" w:rsidP="009A7568">
            <w:pPr>
              <w:rPr>
                <w:szCs w:val="14"/>
              </w:rPr>
            </w:pPr>
            <w:r w:rsidRPr="001A6F12">
              <w:rPr>
                <w:szCs w:val="14"/>
              </w:rPr>
              <w:t>Mobil</w:t>
            </w:r>
          </w:p>
        </w:tc>
        <w:tc>
          <w:tcPr>
            <w:tcW w:w="2552" w:type="dxa"/>
          </w:tcPr>
          <w:p w14:paraId="7D4A0A94" w14:textId="77777777" w:rsidR="009A7568" w:rsidRPr="001A6F12" w:rsidRDefault="00F824F9" w:rsidP="009A7568">
            <w:pPr>
              <w:rPr>
                <w:szCs w:val="14"/>
              </w:rPr>
            </w:pPr>
            <w:r>
              <w:rPr>
                <w:szCs w:val="14"/>
              </w:rPr>
              <w:t>+420 724 932 384</w:t>
            </w:r>
          </w:p>
        </w:tc>
        <w:tc>
          <w:tcPr>
            <w:tcW w:w="823" w:type="dxa"/>
          </w:tcPr>
          <w:p w14:paraId="1C84B97E" w14:textId="77777777" w:rsidR="009A7568" w:rsidRPr="001A6F12" w:rsidRDefault="009A7568" w:rsidP="009A7568">
            <w:pPr>
              <w:rPr>
                <w:szCs w:val="14"/>
              </w:rPr>
            </w:pPr>
          </w:p>
        </w:tc>
        <w:tc>
          <w:tcPr>
            <w:tcW w:w="3685" w:type="dxa"/>
            <w:vMerge/>
          </w:tcPr>
          <w:p w14:paraId="2ACCD5A4" w14:textId="77777777" w:rsidR="009A7568" w:rsidRPr="001A6F12" w:rsidRDefault="009A7568" w:rsidP="009A7568">
            <w:pPr>
              <w:rPr>
                <w:szCs w:val="14"/>
              </w:rPr>
            </w:pPr>
          </w:p>
        </w:tc>
      </w:tr>
      <w:tr w:rsidR="009A7568" w:rsidRPr="001A6F12" w14:paraId="65B8DFF9" w14:textId="77777777" w:rsidTr="00F862D6">
        <w:tc>
          <w:tcPr>
            <w:tcW w:w="1020" w:type="dxa"/>
          </w:tcPr>
          <w:p w14:paraId="417F7881" w14:textId="77777777" w:rsidR="009A7568" w:rsidRPr="001A6F12" w:rsidRDefault="009A7568" w:rsidP="009A7568">
            <w:pPr>
              <w:rPr>
                <w:szCs w:val="14"/>
              </w:rPr>
            </w:pPr>
            <w:r w:rsidRPr="001A6F12">
              <w:rPr>
                <w:szCs w:val="14"/>
              </w:rPr>
              <w:t>E-mail</w:t>
            </w:r>
          </w:p>
        </w:tc>
        <w:tc>
          <w:tcPr>
            <w:tcW w:w="2552" w:type="dxa"/>
          </w:tcPr>
          <w:p w14:paraId="523ECDAB" w14:textId="77777777" w:rsidR="009A7568" w:rsidRPr="001A6F12" w:rsidRDefault="00F824F9" w:rsidP="006104F6">
            <w:pPr>
              <w:rPr>
                <w:szCs w:val="14"/>
              </w:rPr>
            </w:pPr>
            <w:r>
              <w:rPr>
                <w:szCs w:val="14"/>
              </w:rPr>
              <w:t>Lacigova@spravazeleznic.cz</w:t>
            </w:r>
          </w:p>
        </w:tc>
        <w:tc>
          <w:tcPr>
            <w:tcW w:w="823" w:type="dxa"/>
          </w:tcPr>
          <w:p w14:paraId="4E650D09" w14:textId="77777777" w:rsidR="009A7568" w:rsidRPr="001A6F12" w:rsidRDefault="009A7568" w:rsidP="009A7568">
            <w:pPr>
              <w:rPr>
                <w:szCs w:val="14"/>
              </w:rPr>
            </w:pPr>
          </w:p>
        </w:tc>
        <w:tc>
          <w:tcPr>
            <w:tcW w:w="3685" w:type="dxa"/>
            <w:vMerge/>
          </w:tcPr>
          <w:p w14:paraId="15B1EC09" w14:textId="77777777" w:rsidR="009A7568" w:rsidRPr="001A6F12" w:rsidRDefault="009A7568" w:rsidP="009A7568">
            <w:pPr>
              <w:rPr>
                <w:szCs w:val="14"/>
              </w:rPr>
            </w:pPr>
          </w:p>
        </w:tc>
      </w:tr>
      <w:tr w:rsidR="009A7568" w:rsidRPr="001A6F12" w14:paraId="5B3A52F9" w14:textId="77777777" w:rsidTr="00F862D6">
        <w:tc>
          <w:tcPr>
            <w:tcW w:w="1020" w:type="dxa"/>
          </w:tcPr>
          <w:p w14:paraId="007530F9" w14:textId="77777777" w:rsidR="009A7568" w:rsidRPr="001A6F12" w:rsidRDefault="009A7568" w:rsidP="009A7568">
            <w:pPr>
              <w:rPr>
                <w:szCs w:val="14"/>
              </w:rPr>
            </w:pPr>
          </w:p>
        </w:tc>
        <w:tc>
          <w:tcPr>
            <w:tcW w:w="2552" w:type="dxa"/>
          </w:tcPr>
          <w:p w14:paraId="2AE467F2" w14:textId="77777777" w:rsidR="009A7568" w:rsidRPr="001A6F12" w:rsidRDefault="009A7568" w:rsidP="009A7568">
            <w:pPr>
              <w:rPr>
                <w:szCs w:val="14"/>
              </w:rPr>
            </w:pPr>
          </w:p>
        </w:tc>
        <w:tc>
          <w:tcPr>
            <w:tcW w:w="823" w:type="dxa"/>
          </w:tcPr>
          <w:p w14:paraId="17747E31" w14:textId="77777777" w:rsidR="009A7568" w:rsidRPr="001A6F12" w:rsidRDefault="009A7568" w:rsidP="009A7568">
            <w:pPr>
              <w:rPr>
                <w:szCs w:val="14"/>
              </w:rPr>
            </w:pPr>
          </w:p>
        </w:tc>
        <w:tc>
          <w:tcPr>
            <w:tcW w:w="3685" w:type="dxa"/>
          </w:tcPr>
          <w:p w14:paraId="6B19E385" w14:textId="77777777" w:rsidR="009A7568" w:rsidRPr="001A6F12" w:rsidRDefault="009A7568" w:rsidP="009A7568">
            <w:pPr>
              <w:rPr>
                <w:szCs w:val="14"/>
              </w:rPr>
            </w:pPr>
          </w:p>
        </w:tc>
      </w:tr>
      <w:tr w:rsidR="009A7568" w:rsidRPr="001A6F12" w14:paraId="7ED2599F" w14:textId="77777777" w:rsidTr="00F862D6">
        <w:tc>
          <w:tcPr>
            <w:tcW w:w="1020" w:type="dxa"/>
          </w:tcPr>
          <w:p w14:paraId="678E0108" w14:textId="77777777" w:rsidR="009A7568" w:rsidRPr="001A6F12" w:rsidRDefault="00F824F9" w:rsidP="009A7568">
            <w:pPr>
              <w:rPr>
                <w:szCs w:val="14"/>
              </w:rPr>
            </w:pPr>
            <w:r>
              <w:rPr>
                <w:szCs w:val="14"/>
              </w:rPr>
              <w:t>Datum:</w:t>
            </w:r>
          </w:p>
        </w:tc>
        <w:tc>
          <w:tcPr>
            <w:tcW w:w="2552" w:type="dxa"/>
          </w:tcPr>
          <w:p w14:paraId="4DCA834C" w14:textId="77777777" w:rsidR="009A7568" w:rsidRPr="001A6F12" w:rsidRDefault="00F824F9" w:rsidP="009A7568">
            <w:pPr>
              <w:rPr>
                <w:szCs w:val="14"/>
              </w:rPr>
            </w:pPr>
            <w:r>
              <w:rPr>
                <w:szCs w:val="14"/>
              </w:rPr>
              <w:t>12. ledna 2021</w:t>
            </w:r>
          </w:p>
        </w:tc>
        <w:tc>
          <w:tcPr>
            <w:tcW w:w="823" w:type="dxa"/>
          </w:tcPr>
          <w:p w14:paraId="6D1BC9F5" w14:textId="77777777" w:rsidR="009A7568" w:rsidRPr="001A6F12" w:rsidRDefault="009A7568" w:rsidP="009A7568">
            <w:pPr>
              <w:rPr>
                <w:szCs w:val="14"/>
              </w:rPr>
            </w:pPr>
          </w:p>
        </w:tc>
        <w:tc>
          <w:tcPr>
            <w:tcW w:w="3685" w:type="dxa"/>
          </w:tcPr>
          <w:p w14:paraId="5E1FA38E" w14:textId="77777777" w:rsidR="009A7568" w:rsidRPr="001A6F12" w:rsidRDefault="009A7568" w:rsidP="009A7568">
            <w:pPr>
              <w:rPr>
                <w:szCs w:val="14"/>
              </w:rPr>
            </w:pPr>
          </w:p>
        </w:tc>
      </w:tr>
      <w:tr w:rsidR="00F64786" w:rsidRPr="001A6F12" w14:paraId="131AACD4" w14:textId="77777777" w:rsidTr="00F862D6">
        <w:tc>
          <w:tcPr>
            <w:tcW w:w="1020" w:type="dxa"/>
          </w:tcPr>
          <w:p w14:paraId="66C51D33" w14:textId="77777777" w:rsidR="00F64786" w:rsidRPr="001A6F12" w:rsidRDefault="00F64786" w:rsidP="0077673A">
            <w:pPr>
              <w:rPr>
                <w:szCs w:val="14"/>
              </w:rPr>
            </w:pPr>
          </w:p>
        </w:tc>
        <w:tc>
          <w:tcPr>
            <w:tcW w:w="2552" w:type="dxa"/>
          </w:tcPr>
          <w:p w14:paraId="32FE11DC" w14:textId="77777777" w:rsidR="00F64786" w:rsidRPr="001A6F12" w:rsidRDefault="00F64786" w:rsidP="00F310F8">
            <w:pPr>
              <w:rPr>
                <w:szCs w:val="14"/>
                <w:highlight w:val="yellow"/>
              </w:rPr>
            </w:pPr>
          </w:p>
        </w:tc>
        <w:tc>
          <w:tcPr>
            <w:tcW w:w="823" w:type="dxa"/>
          </w:tcPr>
          <w:p w14:paraId="57FFE0B7" w14:textId="77777777" w:rsidR="00F64786" w:rsidRPr="001A6F12" w:rsidRDefault="00F64786" w:rsidP="0077673A">
            <w:pPr>
              <w:rPr>
                <w:szCs w:val="14"/>
              </w:rPr>
            </w:pPr>
          </w:p>
        </w:tc>
        <w:tc>
          <w:tcPr>
            <w:tcW w:w="3685" w:type="dxa"/>
          </w:tcPr>
          <w:p w14:paraId="0E5CA460" w14:textId="77777777" w:rsidR="00F64786" w:rsidRPr="001A6F12" w:rsidRDefault="00F64786" w:rsidP="0077673A">
            <w:pPr>
              <w:rPr>
                <w:szCs w:val="14"/>
              </w:rPr>
            </w:pPr>
          </w:p>
        </w:tc>
      </w:tr>
      <w:tr w:rsidR="00F862D6" w:rsidRPr="001A6F12" w14:paraId="1C399E63" w14:textId="77777777" w:rsidTr="00B45E9E">
        <w:trPr>
          <w:trHeight w:val="794"/>
        </w:trPr>
        <w:tc>
          <w:tcPr>
            <w:tcW w:w="1020" w:type="dxa"/>
          </w:tcPr>
          <w:p w14:paraId="0164EC1B" w14:textId="77777777" w:rsidR="00F862D6" w:rsidRPr="001A6F12" w:rsidRDefault="00F862D6" w:rsidP="0077673A">
            <w:pPr>
              <w:rPr>
                <w:szCs w:val="14"/>
              </w:rPr>
            </w:pPr>
          </w:p>
        </w:tc>
        <w:tc>
          <w:tcPr>
            <w:tcW w:w="2552" w:type="dxa"/>
          </w:tcPr>
          <w:p w14:paraId="17C265EF" w14:textId="77777777" w:rsidR="00F862D6" w:rsidRPr="001A6F12" w:rsidRDefault="00F862D6" w:rsidP="00F310F8">
            <w:pPr>
              <w:rPr>
                <w:szCs w:val="14"/>
              </w:rPr>
            </w:pPr>
          </w:p>
        </w:tc>
        <w:tc>
          <w:tcPr>
            <w:tcW w:w="823" w:type="dxa"/>
          </w:tcPr>
          <w:p w14:paraId="17CD360E" w14:textId="77777777" w:rsidR="00F862D6" w:rsidRPr="001A6F12" w:rsidRDefault="00F862D6" w:rsidP="0077673A">
            <w:pPr>
              <w:rPr>
                <w:szCs w:val="14"/>
              </w:rPr>
            </w:pPr>
          </w:p>
        </w:tc>
        <w:tc>
          <w:tcPr>
            <w:tcW w:w="3685" w:type="dxa"/>
          </w:tcPr>
          <w:p w14:paraId="369F66DB" w14:textId="77777777" w:rsidR="00F862D6" w:rsidRPr="001A6F12" w:rsidRDefault="00F862D6" w:rsidP="0077673A">
            <w:pPr>
              <w:rPr>
                <w:szCs w:val="14"/>
              </w:rPr>
            </w:pPr>
          </w:p>
        </w:tc>
      </w:tr>
    </w:tbl>
    <w:p w14:paraId="697E0E62"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23FABE50" w14:textId="77777777" w:rsidR="00FC44E6" w:rsidRPr="00FC44E6" w:rsidRDefault="00FC44E6" w:rsidP="00FC44E6">
      <w:pPr>
        <w:spacing w:after="0" w:line="240" w:lineRule="auto"/>
        <w:ind w:left="567" w:hanging="567"/>
        <w:rPr>
          <w:rFonts w:eastAsia="Times New Roman" w:cs="Times New Roman"/>
          <w:b/>
          <w:lang w:eastAsia="cs-CZ"/>
        </w:rPr>
      </w:pPr>
    </w:p>
    <w:p w14:paraId="4BCDDB09" w14:textId="77777777" w:rsidR="00C9660B" w:rsidRDefault="00C9660B" w:rsidP="00FC44E6">
      <w:pPr>
        <w:spacing w:after="0" w:line="240" w:lineRule="auto"/>
        <w:rPr>
          <w:rFonts w:eastAsia="Times New Roman" w:cs="Times New Roman"/>
          <w:lang w:eastAsia="cs-CZ"/>
        </w:rPr>
      </w:pPr>
    </w:p>
    <w:p w14:paraId="58FBE4CC" w14:textId="77777777" w:rsidR="00C9660B" w:rsidRDefault="00C9660B" w:rsidP="00FC44E6">
      <w:pPr>
        <w:spacing w:after="0" w:line="240" w:lineRule="auto"/>
        <w:rPr>
          <w:rFonts w:eastAsia="Times New Roman" w:cs="Times New Roman"/>
          <w:lang w:eastAsia="cs-CZ"/>
        </w:rPr>
      </w:pPr>
    </w:p>
    <w:p w14:paraId="6563CE70" w14:textId="3A834507" w:rsidR="00E01444" w:rsidRDefault="00FC44E6" w:rsidP="00FC44E6">
      <w:pPr>
        <w:spacing w:after="0" w:line="240" w:lineRule="auto"/>
        <w:rPr>
          <w:rFonts w:eastAsia="Times New Roman" w:cs="Times New Roman"/>
          <w:lang w:eastAsia="cs-CZ"/>
        </w:rPr>
      </w:pPr>
      <w:r w:rsidRPr="00FC44E6">
        <w:rPr>
          <w:rFonts w:eastAsia="Times New Roman" w:cs="Times New Roman"/>
          <w:lang w:eastAsia="cs-CZ"/>
        </w:rPr>
        <w:t xml:space="preserve">Níže uvedený zadavatel Vás tímto vyzývá k podání nabídky ve veřejné zakázce </w:t>
      </w:r>
    </w:p>
    <w:p w14:paraId="40F3948D" w14:textId="77777777" w:rsidR="00E01444" w:rsidRDefault="00E01444" w:rsidP="00FC44E6">
      <w:pPr>
        <w:spacing w:after="0" w:line="240" w:lineRule="auto"/>
        <w:rPr>
          <w:rFonts w:eastAsia="Times New Roman" w:cs="Times New Roman"/>
          <w:lang w:eastAsia="cs-CZ"/>
        </w:rPr>
      </w:pPr>
    </w:p>
    <w:p w14:paraId="5B96B458" w14:textId="77777777" w:rsidR="009C2B8D" w:rsidRPr="009C2B8D" w:rsidRDefault="00FC44E6" w:rsidP="00E01444">
      <w:pPr>
        <w:spacing w:after="0" w:line="240" w:lineRule="auto"/>
        <w:rPr>
          <w:rFonts w:ascii="Times New Roman" w:eastAsia="Times New Roman" w:hAnsi="Times New Roman" w:cs="Times New Roman"/>
          <w:b/>
          <w:bCs/>
          <w:i/>
          <w:color w:val="FF0000"/>
          <w:sz w:val="22"/>
          <w:szCs w:val="22"/>
          <w:lang w:eastAsia="cs-CZ"/>
        </w:rPr>
      </w:pPr>
      <w:r w:rsidRPr="00E01444">
        <w:rPr>
          <w:rFonts w:eastAsia="Times New Roman" w:cs="Times New Roman"/>
          <w:color w:val="000000"/>
          <w:lang w:eastAsia="cs-CZ"/>
        </w:rPr>
        <w:t>na služby:</w:t>
      </w:r>
      <w:r w:rsidR="00E01444" w:rsidRPr="00E01444">
        <w:rPr>
          <w:rFonts w:eastAsia="Times New Roman" w:cs="Times New Roman"/>
          <w:color w:val="000000"/>
          <w:lang w:eastAsia="cs-CZ"/>
        </w:rPr>
        <w:t xml:space="preserve"> </w:t>
      </w:r>
      <w:r w:rsidR="00E01444" w:rsidRPr="00E01444">
        <w:rPr>
          <w:rFonts w:eastAsia="Times New Roman" w:cs="Arial"/>
          <w:b/>
          <w:lang w:eastAsia="cs-CZ"/>
        </w:rPr>
        <w:t>Technická pomoc investorovi při realizaci stavby</w:t>
      </w:r>
    </w:p>
    <w:p w14:paraId="3F918CF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4DDA3A12"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F824F9" w:rsidRPr="007B563B">
        <w:rPr>
          <w:rFonts w:cs="Arial"/>
          <w:b/>
          <w:bCs/>
          <w:color w:val="000000"/>
        </w:rPr>
        <w:t xml:space="preserve">Elektrizace a zkapacitnění trati </w:t>
      </w:r>
      <w:r w:rsidR="00F824F9">
        <w:rPr>
          <w:rFonts w:cs="Arial"/>
          <w:b/>
          <w:bCs/>
          <w:color w:val="000000"/>
        </w:rPr>
        <w:t>Šumperk  - Libina (mimo)</w:t>
      </w:r>
      <w:r w:rsidRPr="00FC44E6">
        <w:rPr>
          <w:rFonts w:eastAsia="Times New Roman" w:cs="Times New Roman"/>
          <w:b/>
          <w:lang w:eastAsia="cs-CZ"/>
        </w:rPr>
        <w:t>“</w:t>
      </w:r>
    </w:p>
    <w:p w14:paraId="47F2A9EB"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w:t>
      </w:r>
      <w:r w:rsidR="00F824F9">
        <w:rPr>
          <w:rFonts w:eastAsia="Times New Roman" w:cs="Times New Roman"/>
          <w:lang w:eastAsia="cs-CZ"/>
        </w:rPr>
        <w:t xml:space="preserve"> 61721005</w:t>
      </w:r>
      <w:r w:rsidRPr="00FC44E6">
        <w:rPr>
          <w:rFonts w:eastAsia="Times New Roman" w:cs="Times New Roman"/>
          <w:lang w:eastAsia="cs-CZ"/>
        </w:rPr>
        <w:t>)</w:t>
      </w:r>
    </w:p>
    <w:p w14:paraId="436D6CFE"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7FB3732" w14:textId="77777777" w:rsidR="00FC44E6" w:rsidRPr="00FC44E6" w:rsidRDefault="00FC44E6" w:rsidP="00FC44E6">
      <w:pPr>
        <w:spacing w:after="0" w:line="240" w:lineRule="auto"/>
        <w:ind w:hanging="284"/>
        <w:rPr>
          <w:rFonts w:eastAsia="Times New Roman" w:cs="Times New Roman"/>
          <w:lang w:eastAsia="cs-CZ"/>
        </w:rPr>
      </w:pPr>
    </w:p>
    <w:p w14:paraId="5B815AB8" w14:textId="77777777" w:rsidR="00F824F9" w:rsidRDefault="00FC44E6" w:rsidP="00FC44E6">
      <w:pPr>
        <w:spacing w:after="0" w:line="240" w:lineRule="auto"/>
        <w:ind w:right="23"/>
        <w:rPr>
          <w:rFonts w:eastAsia="Times New Roman" w:cs="Times New Roman"/>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00F824F9">
        <w:rPr>
          <w:rFonts w:eastAsia="Times New Roman" w:cs="Times New Roman"/>
          <w:lang w:eastAsia="cs-CZ"/>
        </w:rPr>
        <w:t>.</w:t>
      </w:r>
    </w:p>
    <w:p w14:paraId="0C8231B8" w14:textId="77777777" w:rsidR="00FC44E6" w:rsidRPr="00FC44E6" w:rsidRDefault="00FC44E6" w:rsidP="00FC44E6">
      <w:pPr>
        <w:spacing w:after="0" w:line="240" w:lineRule="auto"/>
        <w:ind w:right="23"/>
        <w:rPr>
          <w:rFonts w:eastAsia="Times New Roman" w:cs="Times New Roman"/>
          <w:lang w:eastAsia="cs-CZ"/>
        </w:rPr>
      </w:pPr>
      <w:r w:rsidRPr="00FC44E6">
        <w:rPr>
          <w:rFonts w:eastAsia="Times New Roman" w:cs="Times New Roman"/>
          <w:lang w:eastAsia="cs-CZ"/>
        </w:rPr>
        <w:t xml:space="preserve"> </w:t>
      </w:r>
    </w:p>
    <w:p w14:paraId="79BA1065"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213E780" w14:textId="77777777" w:rsidR="00FC44E6" w:rsidRPr="00FC44E6" w:rsidRDefault="00FC44E6" w:rsidP="00FC44E6">
      <w:pPr>
        <w:spacing w:after="0" w:line="240" w:lineRule="auto"/>
        <w:jc w:val="both"/>
        <w:rPr>
          <w:rFonts w:eastAsia="Times New Roman" w:cs="Times New Roman"/>
          <w:lang w:eastAsia="cs-CZ"/>
        </w:rPr>
      </w:pPr>
    </w:p>
    <w:p w14:paraId="00A5209A" w14:textId="77777777" w:rsidR="00FC44E6" w:rsidRPr="00FC44E6" w:rsidRDefault="00FC44E6" w:rsidP="00F022E2">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9E0543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E0C8D0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8AA4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6BC73903"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4E31CAD"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27D00AF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734171B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0B40DA3" w14:textId="77777777" w:rsidR="000C0877" w:rsidRDefault="000C0877" w:rsidP="000C0877">
      <w:pPr>
        <w:spacing w:after="0" w:line="240" w:lineRule="auto"/>
        <w:ind w:left="426"/>
        <w:jc w:val="both"/>
        <w:rPr>
          <w:rFonts w:eastAsia="Times New Roman" w:cs="Times New Roman"/>
          <w:bCs/>
          <w:i/>
          <w:lang w:eastAsia="cs-CZ"/>
        </w:rPr>
      </w:pPr>
    </w:p>
    <w:p w14:paraId="067BFAD0" w14:textId="77777777" w:rsidR="000C0877" w:rsidRPr="00FC44E6" w:rsidRDefault="000C0877" w:rsidP="00FC44E6">
      <w:pPr>
        <w:spacing w:after="0" w:line="240" w:lineRule="auto"/>
        <w:ind w:left="426"/>
        <w:jc w:val="both"/>
        <w:rPr>
          <w:rFonts w:eastAsia="Times New Roman" w:cs="Times New Roman"/>
          <w:lang w:eastAsia="cs-CZ"/>
        </w:rPr>
      </w:pPr>
    </w:p>
    <w:p w14:paraId="5D51B3CF" w14:textId="77777777" w:rsidR="00FC44E6" w:rsidRPr="00FC44E6" w:rsidRDefault="00FC44E6" w:rsidP="00F022E2">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226BF986"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23503DAF" w14:textId="77777777" w:rsidR="00FC44E6" w:rsidRPr="00FC44E6" w:rsidRDefault="00FC44E6" w:rsidP="00FC44E6">
      <w:pPr>
        <w:spacing w:after="0" w:line="240" w:lineRule="auto"/>
        <w:ind w:left="426"/>
        <w:jc w:val="both"/>
        <w:rPr>
          <w:rFonts w:eastAsia="Times New Roman" w:cs="Times New Roman"/>
          <w:lang w:eastAsia="cs-CZ"/>
        </w:rPr>
      </w:pPr>
    </w:p>
    <w:p w14:paraId="585B184C" w14:textId="77777777" w:rsid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00E01444" w:rsidRPr="00702393">
        <w:t xml:space="preserve">: </w:t>
      </w:r>
      <w:proofErr w:type="spellStart"/>
      <w:r w:rsidR="00E01444" w:rsidRPr="00702393">
        <w:rPr>
          <w:rStyle w:val="Hypertextovodkaz"/>
        </w:rPr>
        <w:t>Lacigova@s</w:t>
      </w:r>
      <w:r w:rsidR="00E01444">
        <w:rPr>
          <w:rStyle w:val="Hypertextovodkaz"/>
        </w:rPr>
        <w:t>pravazeleznic</w:t>
      </w:r>
      <w:proofErr w:type="spellEnd"/>
      <w:r w:rsidR="00E01444" w:rsidRPr="00702393">
        <w:rPr>
          <w:rFonts w:eastAsia="Times New Roman" w:cs="Times New Roman"/>
          <w:lang w:eastAsia="cs-CZ"/>
        </w:rPr>
        <w:t xml:space="preserve">, </w:t>
      </w:r>
      <w:r w:rsidR="00E01444" w:rsidRPr="00702393">
        <w:rPr>
          <w:rFonts w:eastAsia="Times New Roman" w:cs="Times New Roman"/>
          <w:u w:val="single"/>
          <w:lang w:eastAsia="cs-CZ"/>
        </w:rPr>
        <w:t>adresa:</w:t>
      </w:r>
      <w:r w:rsidR="00E01444" w:rsidRPr="00702393">
        <w:rPr>
          <w:rFonts w:eastAsia="Times New Roman" w:cs="Times New Roman"/>
          <w:lang w:eastAsia="cs-CZ"/>
        </w:rPr>
        <w:t xml:space="preserve"> Správa žele</w:t>
      </w:r>
      <w:r w:rsidR="00E01444" w:rsidRPr="00FC44E6">
        <w:rPr>
          <w:rFonts w:eastAsia="Times New Roman" w:cs="Times New Roman"/>
          <w:lang w:eastAsia="cs-CZ"/>
        </w:rPr>
        <w:t>zni</w:t>
      </w:r>
      <w:r w:rsidR="00E01444">
        <w:rPr>
          <w:rFonts w:eastAsia="Times New Roman" w:cs="Times New Roman"/>
          <w:lang w:eastAsia="cs-CZ"/>
        </w:rPr>
        <w:t>c</w:t>
      </w:r>
      <w:r w:rsidR="00E01444" w:rsidRPr="00FC44E6">
        <w:rPr>
          <w:rFonts w:eastAsia="Times New Roman" w:cs="Times New Roman"/>
          <w:lang w:eastAsia="cs-CZ"/>
        </w:rPr>
        <w:t xml:space="preserve">, státní organizace, Stavební správa východ, Nerudova </w:t>
      </w:r>
      <w:r w:rsidR="00E01444">
        <w:rPr>
          <w:rFonts w:eastAsia="Times New Roman" w:cs="Times New Roman"/>
          <w:lang w:eastAsia="cs-CZ"/>
        </w:rPr>
        <w:t>773/</w:t>
      </w:r>
      <w:r w:rsidR="00E01444" w:rsidRPr="00FC44E6">
        <w:rPr>
          <w:rFonts w:eastAsia="Times New Roman" w:cs="Times New Roman"/>
          <w:lang w:eastAsia="cs-CZ"/>
        </w:rPr>
        <w:t>1, 779 00 Olomouc</w:t>
      </w:r>
      <w:r w:rsidR="00E01444">
        <w:rPr>
          <w:rFonts w:eastAsia="Times New Roman" w:cs="Times New Roman"/>
          <w:lang w:eastAsia="cs-CZ"/>
        </w:rPr>
        <w:t>.</w:t>
      </w:r>
    </w:p>
    <w:p w14:paraId="39BFFE84" w14:textId="77777777" w:rsidR="00E01444" w:rsidRDefault="00E01444" w:rsidP="00FC44E6">
      <w:pPr>
        <w:spacing w:after="0" w:line="240" w:lineRule="auto"/>
        <w:ind w:left="426"/>
        <w:jc w:val="both"/>
        <w:rPr>
          <w:rFonts w:eastAsia="Times New Roman" w:cs="Times New Roman"/>
          <w:lang w:eastAsia="cs-CZ"/>
        </w:rPr>
      </w:pPr>
    </w:p>
    <w:p w14:paraId="1593DECE" w14:textId="77777777" w:rsidR="00E01444" w:rsidRDefault="00E01444" w:rsidP="00FC44E6">
      <w:pPr>
        <w:spacing w:after="0" w:line="240" w:lineRule="auto"/>
        <w:ind w:left="426"/>
        <w:jc w:val="both"/>
        <w:rPr>
          <w:rFonts w:eastAsia="Times New Roman" w:cs="Times New Roman"/>
          <w:lang w:eastAsia="cs-CZ"/>
        </w:rPr>
      </w:pPr>
    </w:p>
    <w:p w14:paraId="64D737EF" w14:textId="77777777" w:rsidR="00E01444" w:rsidRPr="00FC44E6" w:rsidRDefault="00E01444" w:rsidP="00FC44E6">
      <w:pPr>
        <w:spacing w:after="0" w:line="240" w:lineRule="auto"/>
        <w:ind w:left="426"/>
        <w:jc w:val="both"/>
        <w:rPr>
          <w:rFonts w:eastAsia="Times New Roman" w:cs="Times New Roman"/>
          <w:lang w:eastAsia="cs-CZ"/>
        </w:rPr>
      </w:pPr>
    </w:p>
    <w:p w14:paraId="2F89C762" w14:textId="77777777" w:rsidR="00FC44E6" w:rsidRPr="00FC44E6" w:rsidRDefault="00FC44E6" w:rsidP="00FC44E6">
      <w:pPr>
        <w:spacing w:after="0" w:line="240" w:lineRule="auto"/>
        <w:ind w:left="426"/>
        <w:jc w:val="both"/>
        <w:rPr>
          <w:rFonts w:eastAsia="Times New Roman" w:cs="Times New Roman"/>
          <w:lang w:eastAsia="cs-CZ"/>
        </w:rPr>
      </w:pPr>
    </w:p>
    <w:p w14:paraId="53B2C23B" w14:textId="77777777" w:rsidR="00FC44E6" w:rsidRPr="00FC44E6" w:rsidRDefault="00FC44E6" w:rsidP="00FC44E6">
      <w:pPr>
        <w:spacing w:after="0" w:line="240" w:lineRule="auto"/>
        <w:ind w:left="426"/>
        <w:jc w:val="both"/>
        <w:rPr>
          <w:rFonts w:eastAsia="Times New Roman" w:cs="Times New Roman"/>
          <w:lang w:eastAsia="cs-CZ"/>
        </w:rPr>
      </w:pPr>
    </w:p>
    <w:p w14:paraId="0BD24427" w14:textId="77777777" w:rsidR="00F01FED" w:rsidRPr="00F01FED" w:rsidRDefault="00F01FED" w:rsidP="00F022E2">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1C8D432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72568888" w14:textId="77777777" w:rsidR="00F01FED" w:rsidRPr="00F01FED" w:rsidRDefault="00F01FED" w:rsidP="00F01FED">
      <w:pPr>
        <w:spacing w:after="0" w:line="240" w:lineRule="auto"/>
        <w:ind w:left="426"/>
        <w:jc w:val="both"/>
        <w:rPr>
          <w:rFonts w:eastAsia="Times New Roman" w:cs="Times New Roman"/>
          <w:lang w:eastAsia="cs-CZ"/>
        </w:rPr>
      </w:pPr>
    </w:p>
    <w:p w14:paraId="7CC0C748" w14:textId="77777777" w:rsidR="00F01FED" w:rsidRPr="00F01FED" w:rsidRDefault="00F01FED" w:rsidP="00F01FED">
      <w:pPr>
        <w:spacing w:after="0" w:line="240" w:lineRule="auto"/>
        <w:ind w:left="426"/>
        <w:jc w:val="both"/>
        <w:rPr>
          <w:rFonts w:eastAsia="Times New Roman" w:cs="Times New Roman"/>
          <w:lang w:eastAsia="cs-CZ"/>
        </w:rPr>
      </w:pPr>
    </w:p>
    <w:p w14:paraId="0AAA1B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E01444" w:rsidRPr="00E01444">
        <w:rPr>
          <w:rFonts w:eastAsia="Times New Roman" w:cs="Arial"/>
          <w:b/>
          <w:lang w:eastAsia="cs-CZ"/>
        </w:rPr>
        <w:t>1 500 000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3AE831D3" w14:textId="77777777" w:rsidR="00F01FED" w:rsidRDefault="00F01FED" w:rsidP="00F01FED">
      <w:pPr>
        <w:spacing w:after="0" w:line="240" w:lineRule="auto"/>
        <w:ind w:left="426"/>
        <w:jc w:val="both"/>
        <w:rPr>
          <w:rFonts w:eastAsia="Times New Roman" w:cs="Times New Roman"/>
          <w:lang w:eastAsia="cs-CZ"/>
        </w:rPr>
      </w:pPr>
    </w:p>
    <w:p w14:paraId="78CC353B" w14:textId="77777777" w:rsidR="00E01444" w:rsidRPr="00F01FED" w:rsidRDefault="00E01444" w:rsidP="00F01FED">
      <w:pPr>
        <w:spacing w:after="0" w:line="240" w:lineRule="auto"/>
        <w:ind w:left="426"/>
        <w:jc w:val="both"/>
        <w:rPr>
          <w:rFonts w:eastAsia="Times New Roman" w:cs="Times New Roman"/>
          <w:lang w:eastAsia="cs-CZ"/>
        </w:rPr>
      </w:pPr>
    </w:p>
    <w:p w14:paraId="4D230082" w14:textId="32413A39" w:rsidR="00E01444" w:rsidRPr="00853B35" w:rsidRDefault="00F01FED" w:rsidP="00E01444">
      <w:pPr>
        <w:spacing w:after="0" w:line="240" w:lineRule="auto"/>
        <w:ind w:left="426"/>
        <w:jc w:val="both"/>
        <w:rPr>
          <w:rFonts w:eastAsia="Times New Roman" w:cs="Arial"/>
          <w:b/>
          <w:lang w:eastAsia="cs-CZ"/>
        </w:rPr>
      </w:pPr>
      <w:r w:rsidRPr="00F01FED">
        <w:rPr>
          <w:rFonts w:eastAsia="Times New Roman" w:cs="Times New Roman"/>
          <w:b/>
          <w:lang w:eastAsia="cs-CZ"/>
        </w:rPr>
        <w:t xml:space="preserve">Předmětem VZ je </w:t>
      </w:r>
      <w:r w:rsidR="00E01444" w:rsidRPr="00E01444">
        <w:rPr>
          <w:rFonts w:eastAsia="Times New Roman" w:cs="Times New Roman"/>
          <w:b/>
          <w:lang w:eastAsia="cs-CZ"/>
        </w:rPr>
        <w:t>T</w:t>
      </w:r>
      <w:r w:rsidR="00E01444" w:rsidRPr="00E01444">
        <w:rPr>
          <w:rFonts w:eastAsia="Times New Roman" w:cs="Arial"/>
          <w:b/>
          <w:lang w:eastAsia="cs-CZ"/>
        </w:rPr>
        <w:t xml:space="preserve">echnická pomoc investorovi </w:t>
      </w:r>
      <w:r w:rsidR="00E01444" w:rsidRPr="00E01444">
        <w:rPr>
          <w:rFonts w:eastAsia="Times New Roman" w:cs="Arial"/>
          <w:lang w:eastAsia="cs-CZ"/>
        </w:rPr>
        <w:t>(</w:t>
      </w:r>
      <w:r w:rsidR="00DC64F0">
        <w:rPr>
          <w:rFonts w:eastAsia="Times New Roman" w:cs="Arial"/>
          <w:lang w:eastAsia="cs-CZ"/>
        </w:rPr>
        <w:t>dále též</w:t>
      </w:r>
      <w:r w:rsidR="00E01444" w:rsidRPr="00E01444">
        <w:rPr>
          <w:rFonts w:eastAsia="Times New Roman" w:cs="Arial"/>
          <w:lang w:eastAsia="cs-CZ"/>
        </w:rPr>
        <w:t xml:space="preserve"> </w:t>
      </w:r>
      <w:r w:rsidR="00DC64F0">
        <w:rPr>
          <w:rFonts w:eastAsia="Times New Roman" w:cs="Arial"/>
          <w:lang w:eastAsia="cs-CZ"/>
        </w:rPr>
        <w:t>„</w:t>
      </w:r>
      <w:r w:rsidR="00E01444" w:rsidRPr="00E01444">
        <w:rPr>
          <w:rFonts w:eastAsia="Times New Roman" w:cs="Arial"/>
          <w:lang w:eastAsia="cs-CZ"/>
        </w:rPr>
        <w:t>TPI</w:t>
      </w:r>
      <w:r w:rsidR="00DC64F0">
        <w:rPr>
          <w:rFonts w:eastAsia="Times New Roman" w:cs="Arial"/>
          <w:lang w:eastAsia="cs-CZ"/>
        </w:rPr>
        <w:t>“</w:t>
      </w:r>
      <w:r w:rsidR="00E01444" w:rsidRPr="00E01444">
        <w:rPr>
          <w:rFonts w:eastAsia="Times New Roman" w:cs="Arial"/>
          <w:lang w:eastAsia="cs-CZ"/>
        </w:rPr>
        <w:t>)</w:t>
      </w:r>
      <w:r w:rsidR="00E01444" w:rsidRPr="00853B35">
        <w:rPr>
          <w:rFonts w:eastAsia="Times New Roman" w:cs="Arial"/>
          <w:lang w:eastAsia="cs-CZ"/>
        </w:rPr>
        <w:t xml:space="preserve"> </w:t>
      </w:r>
      <w:r w:rsidR="00E01444" w:rsidRPr="00E01444">
        <w:rPr>
          <w:rFonts w:eastAsia="Times New Roman" w:cs="Arial"/>
          <w:b/>
          <w:lang w:eastAsia="cs-CZ"/>
        </w:rPr>
        <w:t>při realizaci stavby</w:t>
      </w:r>
      <w:r w:rsidR="00E01444" w:rsidRPr="00853B35">
        <w:rPr>
          <w:rFonts w:eastAsia="Times New Roman" w:cs="Arial"/>
          <w:lang w:eastAsia="cs-CZ"/>
        </w:rPr>
        <w:t xml:space="preserve"> </w:t>
      </w:r>
      <w:r w:rsidR="00E01444" w:rsidRPr="00853B35">
        <w:rPr>
          <w:rFonts w:eastAsia="Times New Roman" w:cs="Arial"/>
          <w:b/>
          <w:lang w:eastAsia="cs-CZ"/>
        </w:rPr>
        <w:t>„</w:t>
      </w:r>
      <w:r w:rsidR="00E01444" w:rsidRPr="00650291">
        <w:rPr>
          <w:rFonts w:eastAsia="Times New Roman" w:cs="Arial"/>
          <w:b/>
          <w:lang w:eastAsia="cs-CZ"/>
        </w:rPr>
        <w:t>Elektrizace a zkapacitnění trati Šumperk  - Libina (mimo)</w:t>
      </w:r>
      <w:r w:rsidR="00E01444" w:rsidRPr="00853B35">
        <w:rPr>
          <w:rFonts w:eastAsia="Times New Roman" w:cs="Arial"/>
          <w:b/>
          <w:lang w:eastAsia="cs-CZ"/>
        </w:rPr>
        <w:t>“</w:t>
      </w:r>
      <w:r w:rsidR="002F5D0E">
        <w:rPr>
          <w:rFonts w:eastAsia="Times New Roman" w:cs="Arial"/>
          <w:b/>
          <w:lang w:eastAsia="cs-CZ"/>
        </w:rPr>
        <w:t>.</w:t>
      </w:r>
      <w:r w:rsidR="00E01444" w:rsidRPr="00853B35">
        <w:rPr>
          <w:rFonts w:eastAsia="Times New Roman" w:cs="Arial"/>
          <w:b/>
          <w:lang w:eastAsia="cs-CZ"/>
        </w:rPr>
        <w:t xml:space="preserve"> </w:t>
      </w:r>
      <w:r w:rsidR="00E01444" w:rsidRPr="00853B35">
        <w:rPr>
          <w:rFonts w:eastAsia="Times New Roman" w:cs="Arial"/>
          <w:lang w:eastAsia="cs-CZ"/>
        </w:rPr>
        <w:t>Cílem bude oprávněné, zdůvodněné, plynulé a bezproblémové čerpání finančních prostředků z fondu EU, OPD a SFDI na základě podkladů – projektu pro provedení stavby, realizační projektové dokumentace zhotovitele, smlouvy o dílo mezi zhotovitelem stavby a stavebníkem a kontrolní činnosti prováděné „IN SITU“.</w:t>
      </w:r>
    </w:p>
    <w:p w14:paraId="52D7609B" w14:textId="77777777" w:rsidR="00E01444" w:rsidRDefault="00E01444" w:rsidP="00E01444">
      <w:pPr>
        <w:spacing w:after="0" w:line="240" w:lineRule="auto"/>
        <w:ind w:left="426"/>
        <w:rPr>
          <w:rFonts w:eastAsia="Times New Roman" w:cs="Arial"/>
          <w:lang w:eastAsia="cs-CZ"/>
        </w:rPr>
      </w:pPr>
    </w:p>
    <w:p w14:paraId="2BA1EAEF" w14:textId="77777777" w:rsidR="00E01444" w:rsidRDefault="00E01444" w:rsidP="00E01444">
      <w:pPr>
        <w:spacing w:after="0" w:line="240" w:lineRule="auto"/>
        <w:ind w:left="426"/>
        <w:rPr>
          <w:rFonts w:eastAsia="Times New Roman" w:cs="Arial"/>
          <w:lang w:eastAsia="cs-CZ"/>
        </w:rPr>
      </w:pPr>
      <w:r w:rsidRPr="00853B35">
        <w:rPr>
          <w:rFonts w:eastAsia="Times New Roman" w:cs="Arial"/>
          <w:lang w:eastAsia="cs-CZ"/>
        </w:rPr>
        <w:t>TPI představuje:</w:t>
      </w:r>
    </w:p>
    <w:p w14:paraId="7DBE9761" w14:textId="77777777" w:rsidR="00DC64F0" w:rsidRPr="00853B35" w:rsidRDefault="00DC64F0" w:rsidP="00E01444">
      <w:pPr>
        <w:spacing w:after="0" w:line="240" w:lineRule="auto"/>
        <w:ind w:left="426"/>
        <w:rPr>
          <w:rFonts w:eastAsia="Times New Roman" w:cs="Arial"/>
          <w:lang w:eastAsia="cs-CZ"/>
        </w:rPr>
      </w:pPr>
    </w:p>
    <w:p w14:paraId="13C26C29" w14:textId="77777777" w:rsidR="00E01444" w:rsidRDefault="00E01444" w:rsidP="00F022E2">
      <w:pPr>
        <w:numPr>
          <w:ilvl w:val="0"/>
          <w:numId w:val="20"/>
        </w:numPr>
        <w:spacing w:after="0" w:line="240" w:lineRule="auto"/>
        <w:ind w:left="567" w:hanging="141"/>
        <w:jc w:val="both"/>
        <w:rPr>
          <w:rFonts w:eastAsia="Times New Roman" w:cs="Arial"/>
          <w:lang w:eastAsia="cs-CZ"/>
        </w:rPr>
      </w:pPr>
      <w:r w:rsidRPr="00853B35">
        <w:rPr>
          <w:rFonts w:eastAsia="Times New Roman" w:cs="Arial"/>
          <w:lang w:eastAsia="cs-CZ"/>
        </w:rPr>
        <w:t>účast na pravidelných (týdenních) pracovních poradách a především na kontrolních dnech stavby (většinou s měsíční periodicitou) za účelem sledování a kontroly realizačních postupů stavebních prací; sledování související problematiky realizace stavby – problémy, vypořádání připomínek budoucího správce, oprávněné připomínky stavbou dotčených jednotlivých subjektů, ovlivnění realizace vztahy stavby případně spolupráce při projednání nových požadavků</w:t>
      </w:r>
      <w:r>
        <w:rPr>
          <w:rFonts w:eastAsia="Times New Roman" w:cs="Arial"/>
          <w:lang w:eastAsia="cs-CZ"/>
        </w:rPr>
        <w:t xml:space="preserve"> vzniklých v průběhu realizace </w:t>
      </w:r>
      <w:r w:rsidRPr="00853B35">
        <w:rPr>
          <w:rFonts w:eastAsia="Times New Roman" w:cs="Arial"/>
          <w:lang w:eastAsia="cs-CZ"/>
        </w:rPr>
        <w:t>se správními, dohledovými, inspekčními a stavebními úřady, s autorským dozorem a především správcem stavby, který vykonává technickým dozorem stavebníka (TDS)</w:t>
      </w:r>
    </w:p>
    <w:p w14:paraId="24BC278E" w14:textId="77777777" w:rsidR="00DC64F0" w:rsidRPr="00853B35" w:rsidRDefault="00DC64F0" w:rsidP="00DC64F0">
      <w:pPr>
        <w:spacing w:after="0" w:line="240" w:lineRule="auto"/>
        <w:ind w:left="567"/>
        <w:jc w:val="both"/>
        <w:rPr>
          <w:rFonts w:eastAsia="Times New Roman" w:cs="Arial"/>
          <w:lang w:eastAsia="cs-CZ"/>
        </w:rPr>
      </w:pPr>
    </w:p>
    <w:p w14:paraId="61463113" w14:textId="77777777" w:rsidR="00E01444" w:rsidRDefault="00E01444" w:rsidP="00F022E2">
      <w:pPr>
        <w:numPr>
          <w:ilvl w:val="0"/>
          <w:numId w:val="20"/>
        </w:numPr>
        <w:spacing w:after="0" w:line="240" w:lineRule="auto"/>
        <w:ind w:left="567" w:hanging="141"/>
        <w:jc w:val="both"/>
        <w:rPr>
          <w:rFonts w:eastAsia="Times New Roman" w:cs="Arial"/>
          <w:lang w:eastAsia="cs-CZ"/>
        </w:rPr>
      </w:pPr>
      <w:r w:rsidRPr="00853B35">
        <w:rPr>
          <w:rFonts w:eastAsia="Times New Roman" w:cs="Arial"/>
          <w:lang w:eastAsia="cs-CZ"/>
        </w:rPr>
        <w:t>sledování souladu průběhu stavby s harmonogramem zhotovitele včetně z toho plynoucího řešení důsledků případného nesouladu</w:t>
      </w:r>
    </w:p>
    <w:p w14:paraId="5CD59279" w14:textId="77777777" w:rsidR="00DC64F0" w:rsidRPr="00853B35" w:rsidRDefault="00DC64F0" w:rsidP="00DC64F0">
      <w:pPr>
        <w:spacing w:after="0" w:line="240" w:lineRule="auto"/>
        <w:jc w:val="both"/>
        <w:rPr>
          <w:rFonts w:eastAsia="Times New Roman" w:cs="Arial"/>
          <w:lang w:eastAsia="cs-CZ"/>
        </w:rPr>
      </w:pPr>
    </w:p>
    <w:p w14:paraId="08610D5E" w14:textId="77777777" w:rsidR="00E01444" w:rsidRDefault="00E01444" w:rsidP="00F022E2">
      <w:pPr>
        <w:numPr>
          <w:ilvl w:val="0"/>
          <w:numId w:val="20"/>
        </w:numPr>
        <w:spacing w:after="0" w:line="240" w:lineRule="auto"/>
        <w:ind w:left="567" w:hanging="141"/>
        <w:jc w:val="both"/>
        <w:rPr>
          <w:rFonts w:eastAsia="Times New Roman" w:cs="Arial"/>
          <w:lang w:eastAsia="cs-CZ"/>
        </w:rPr>
      </w:pPr>
      <w:r w:rsidRPr="00853B35">
        <w:rPr>
          <w:rFonts w:eastAsia="Times New Roman" w:cs="Arial"/>
          <w:lang w:eastAsia="cs-CZ"/>
        </w:rPr>
        <w:t>sledování vzniku, řešení a projednání nesouladu realizace stavby s rozpočty jednotlivých SO/ PS stavby; posuzování požadavků zhotovitele na potřebu čerpání prostředků z rezervy stavby, poskytování stanovisek k oprávněnosti požadavků pro TDS a správce stavby</w:t>
      </w:r>
    </w:p>
    <w:p w14:paraId="0E4A87B9" w14:textId="77777777" w:rsidR="00DC64F0" w:rsidRPr="00853B35" w:rsidRDefault="00DC64F0" w:rsidP="00DC64F0">
      <w:pPr>
        <w:spacing w:after="0" w:line="240" w:lineRule="auto"/>
        <w:ind w:left="567"/>
        <w:jc w:val="both"/>
        <w:rPr>
          <w:rFonts w:eastAsia="Times New Roman" w:cs="Arial"/>
          <w:lang w:eastAsia="cs-CZ"/>
        </w:rPr>
      </w:pPr>
    </w:p>
    <w:p w14:paraId="5C457D00" w14:textId="77777777" w:rsidR="00E01444" w:rsidRPr="00853B35" w:rsidRDefault="00E01444" w:rsidP="00F022E2">
      <w:pPr>
        <w:numPr>
          <w:ilvl w:val="1"/>
          <w:numId w:val="20"/>
        </w:numPr>
        <w:spacing w:after="0" w:line="240" w:lineRule="auto"/>
        <w:ind w:left="993" w:hanging="284"/>
        <w:jc w:val="both"/>
        <w:rPr>
          <w:rFonts w:eastAsia="Times New Roman" w:cs="Arial"/>
          <w:lang w:eastAsia="cs-CZ"/>
        </w:rPr>
      </w:pPr>
      <w:r w:rsidRPr="00853B35">
        <w:rPr>
          <w:rFonts w:eastAsia="Times New Roman" w:cs="Arial"/>
          <w:lang w:eastAsia="cs-CZ"/>
        </w:rPr>
        <w:t>identifikace potřeby a realizace změn stavby proti DPS</w:t>
      </w:r>
    </w:p>
    <w:p w14:paraId="70D95D10" w14:textId="77777777" w:rsidR="00E01444" w:rsidRPr="00853B35" w:rsidRDefault="00E01444" w:rsidP="00F022E2">
      <w:pPr>
        <w:numPr>
          <w:ilvl w:val="1"/>
          <w:numId w:val="20"/>
        </w:numPr>
        <w:spacing w:after="0" w:line="240" w:lineRule="auto"/>
        <w:ind w:left="993" w:hanging="284"/>
        <w:jc w:val="both"/>
        <w:rPr>
          <w:rFonts w:eastAsia="Times New Roman" w:cs="Arial"/>
          <w:lang w:eastAsia="cs-CZ"/>
        </w:rPr>
      </w:pPr>
      <w:r w:rsidRPr="00853B35">
        <w:rPr>
          <w:rFonts w:eastAsia="Times New Roman" w:cs="Arial"/>
          <w:lang w:eastAsia="cs-CZ"/>
        </w:rPr>
        <w:t xml:space="preserve">prověřování a potvrzování zdůvodněné potřeby vzniku </w:t>
      </w:r>
      <w:proofErr w:type="spellStart"/>
      <w:r w:rsidRPr="00853B35">
        <w:rPr>
          <w:rFonts w:eastAsia="Times New Roman" w:cs="Arial"/>
          <w:lang w:eastAsia="cs-CZ"/>
        </w:rPr>
        <w:t>méněprací</w:t>
      </w:r>
      <w:proofErr w:type="spellEnd"/>
      <w:r w:rsidRPr="00853B35">
        <w:rPr>
          <w:rFonts w:eastAsia="Times New Roman" w:cs="Arial"/>
          <w:lang w:eastAsia="cs-CZ"/>
        </w:rPr>
        <w:t xml:space="preserve"> a víceprací; písemná stanoviska k jednotlivým případům</w:t>
      </w:r>
    </w:p>
    <w:p w14:paraId="5DD41683" w14:textId="77777777" w:rsidR="00E01444" w:rsidRPr="00853B35" w:rsidRDefault="00E01444" w:rsidP="00F022E2">
      <w:pPr>
        <w:numPr>
          <w:ilvl w:val="1"/>
          <w:numId w:val="20"/>
        </w:numPr>
        <w:spacing w:after="0" w:line="240" w:lineRule="auto"/>
        <w:ind w:left="993" w:hanging="284"/>
        <w:jc w:val="both"/>
        <w:rPr>
          <w:rFonts w:eastAsia="Times New Roman" w:cs="Arial"/>
          <w:lang w:eastAsia="cs-CZ"/>
        </w:rPr>
      </w:pPr>
      <w:r w:rsidRPr="00853B35">
        <w:rPr>
          <w:rFonts w:eastAsia="Times New Roman" w:cs="Arial"/>
          <w:lang w:eastAsia="cs-CZ"/>
        </w:rPr>
        <w:t xml:space="preserve">posouzení </w:t>
      </w:r>
      <w:proofErr w:type="spellStart"/>
      <w:r w:rsidRPr="00853B35">
        <w:rPr>
          <w:rFonts w:eastAsia="Times New Roman" w:cs="Arial"/>
          <w:lang w:eastAsia="cs-CZ"/>
        </w:rPr>
        <w:t>nárokovosti</w:t>
      </w:r>
      <w:proofErr w:type="spellEnd"/>
      <w:r w:rsidRPr="00853B35">
        <w:rPr>
          <w:rFonts w:eastAsia="Times New Roman" w:cs="Arial"/>
          <w:lang w:eastAsia="cs-CZ"/>
        </w:rPr>
        <w:t xml:space="preserve"> na časový a finanční </w:t>
      </w:r>
      <w:proofErr w:type="spellStart"/>
      <w:r w:rsidRPr="00853B35">
        <w:rPr>
          <w:rFonts w:eastAsia="Times New Roman" w:cs="Arial"/>
          <w:lang w:eastAsia="cs-CZ"/>
        </w:rPr>
        <w:t>Claim</w:t>
      </w:r>
      <w:proofErr w:type="spellEnd"/>
    </w:p>
    <w:p w14:paraId="2C70886B" w14:textId="77777777" w:rsidR="00E01444" w:rsidRPr="00853B35" w:rsidRDefault="00E01444" w:rsidP="00F022E2">
      <w:pPr>
        <w:numPr>
          <w:ilvl w:val="1"/>
          <w:numId w:val="20"/>
        </w:numPr>
        <w:spacing w:after="0" w:line="240" w:lineRule="auto"/>
        <w:ind w:left="993" w:hanging="284"/>
        <w:jc w:val="both"/>
        <w:rPr>
          <w:rFonts w:eastAsia="Times New Roman" w:cs="Arial"/>
          <w:lang w:eastAsia="cs-CZ"/>
        </w:rPr>
      </w:pPr>
      <w:r w:rsidRPr="00853B35">
        <w:rPr>
          <w:rFonts w:eastAsia="Times New Roman" w:cs="Arial"/>
          <w:lang w:eastAsia="cs-CZ"/>
        </w:rPr>
        <w:t>kontrola efektivního a především ekonomického řešení víceprací dle návrhu zhotovitele stavby; důsledná kontrola rozpočtů víceprací předkládaná zhotovitelem</w:t>
      </w:r>
    </w:p>
    <w:p w14:paraId="742E28C4" w14:textId="77777777" w:rsidR="00E01444" w:rsidRPr="00853B35" w:rsidRDefault="00E01444" w:rsidP="00F022E2">
      <w:pPr>
        <w:numPr>
          <w:ilvl w:val="1"/>
          <w:numId w:val="20"/>
        </w:numPr>
        <w:spacing w:after="0" w:line="240" w:lineRule="auto"/>
        <w:ind w:left="993" w:hanging="284"/>
        <w:jc w:val="both"/>
        <w:rPr>
          <w:rFonts w:eastAsia="Times New Roman" w:cs="Arial"/>
          <w:lang w:eastAsia="cs-CZ"/>
        </w:rPr>
      </w:pPr>
      <w:r w:rsidRPr="00853B35">
        <w:rPr>
          <w:rFonts w:eastAsia="Times New Roman" w:cs="Arial"/>
          <w:lang w:eastAsia="cs-CZ"/>
        </w:rPr>
        <w:t>součinnost a poskytování odborných stanovisek až k finálnímu projednání jednotlivých víceprací na stavbě (k rozhodnutí o vzniku vícepráce; ke změnovým listům – jejich zdůvodnění a vypořádání;</w:t>
      </w:r>
      <w:r w:rsidRPr="00853B35">
        <w:rPr>
          <w:rFonts w:eastAsia="Times New Roman" w:cs="Arial"/>
          <w:lang w:eastAsia="cs-CZ"/>
        </w:rPr>
        <w:br/>
        <w:t>změnová řízení stavby budou pr</w:t>
      </w:r>
      <w:r>
        <w:rPr>
          <w:rFonts w:eastAsia="Times New Roman" w:cs="Arial"/>
          <w:lang w:eastAsia="cs-CZ"/>
        </w:rPr>
        <w:t xml:space="preserve">ováděna cestou Změnových listů </w:t>
      </w:r>
      <w:r w:rsidRPr="00853B35">
        <w:rPr>
          <w:rFonts w:eastAsia="Times New Roman" w:cs="Arial"/>
          <w:lang w:eastAsia="cs-CZ"/>
        </w:rPr>
        <w:t>dle Směrnice SŽDC č. 105 "Změny během výstavby", v platném znění)</w:t>
      </w:r>
    </w:p>
    <w:p w14:paraId="29DED460" w14:textId="77777777" w:rsidR="00E01444" w:rsidRPr="00853B35" w:rsidRDefault="00E01444" w:rsidP="00F022E2">
      <w:pPr>
        <w:numPr>
          <w:ilvl w:val="1"/>
          <w:numId w:val="20"/>
        </w:numPr>
        <w:spacing w:after="0" w:line="240" w:lineRule="auto"/>
        <w:ind w:left="993" w:hanging="284"/>
        <w:jc w:val="both"/>
        <w:rPr>
          <w:rFonts w:eastAsia="Times New Roman" w:cs="Arial"/>
          <w:lang w:eastAsia="cs-CZ"/>
        </w:rPr>
      </w:pPr>
      <w:r w:rsidRPr="00853B35">
        <w:rPr>
          <w:rFonts w:eastAsia="Times New Roman" w:cs="Arial"/>
          <w:lang w:eastAsia="cs-CZ"/>
        </w:rPr>
        <w:t>důsledná, důkladná a podrobná kontrola realizace schválených víceprací</w:t>
      </w:r>
    </w:p>
    <w:p w14:paraId="64863360" w14:textId="77777777" w:rsidR="00E01444" w:rsidRPr="00853B35" w:rsidRDefault="00E01444" w:rsidP="00E01444">
      <w:pPr>
        <w:spacing w:after="0" w:line="240" w:lineRule="auto"/>
        <w:ind w:left="426"/>
        <w:rPr>
          <w:rFonts w:eastAsia="Times New Roman" w:cs="Arial"/>
          <w:b/>
          <w:lang w:eastAsia="cs-CZ"/>
        </w:rPr>
      </w:pPr>
    </w:p>
    <w:p w14:paraId="44217408" w14:textId="77777777" w:rsidR="002F5D0E" w:rsidRDefault="002F5D0E" w:rsidP="002F5D0E">
      <w:pPr>
        <w:spacing w:after="0" w:line="240" w:lineRule="auto"/>
        <w:ind w:left="426"/>
        <w:jc w:val="both"/>
        <w:rPr>
          <w:rFonts w:eastAsia="Times New Roman" w:cs="Arial"/>
          <w:lang w:eastAsia="cs-CZ"/>
        </w:rPr>
      </w:pPr>
    </w:p>
    <w:p w14:paraId="0B6DD52D" w14:textId="602D479E" w:rsidR="00E01444" w:rsidRPr="00853B35" w:rsidRDefault="00E01444" w:rsidP="002F5D0E">
      <w:pPr>
        <w:spacing w:after="0" w:line="240" w:lineRule="auto"/>
        <w:ind w:left="426"/>
        <w:jc w:val="both"/>
        <w:rPr>
          <w:rFonts w:eastAsia="Times New Roman" w:cs="Arial"/>
          <w:lang w:eastAsia="cs-CZ"/>
        </w:rPr>
      </w:pPr>
      <w:r w:rsidRPr="00853B35">
        <w:rPr>
          <w:rFonts w:eastAsia="Times New Roman" w:cs="Arial"/>
          <w:lang w:eastAsia="cs-CZ"/>
        </w:rPr>
        <w:t>Dílčí plnění – měsíčně na základě výkazu provedené a správcem stavby (TDS) potvrzené činnosti</w:t>
      </w:r>
      <w:r w:rsidR="002F5D0E">
        <w:rPr>
          <w:rFonts w:eastAsia="Times New Roman" w:cs="Arial"/>
          <w:lang w:eastAsia="cs-CZ"/>
        </w:rPr>
        <w:t>.</w:t>
      </w:r>
    </w:p>
    <w:p w14:paraId="52BB4599" w14:textId="77777777" w:rsidR="002F5D0E" w:rsidRDefault="002F5D0E" w:rsidP="002F5D0E">
      <w:pPr>
        <w:spacing w:after="0" w:line="240" w:lineRule="auto"/>
        <w:ind w:left="426"/>
        <w:jc w:val="both"/>
        <w:rPr>
          <w:rFonts w:eastAsia="Times New Roman" w:cs="Arial"/>
          <w:lang w:eastAsia="cs-CZ"/>
        </w:rPr>
      </w:pPr>
    </w:p>
    <w:p w14:paraId="4F20B315" w14:textId="20F42EFC" w:rsidR="00E01444" w:rsidRPr="00853B35" w:rsidRDefault="00E01444" w:rsidP="002F5D0E">
      <w:pPr>
        <w:spacing w:after="0" w:line="240" w:lineRule="auto"/>
        <w:ind w:left="426"/>
        <w:jc w:val="both"/>
        <w:rPr>
          <w:rFonts w:eastAsia="Times New Roman" w:cs="Arial"/>
          <w:lang w:eastAsia="cs-CZ"/>
        </w:rPr>
      </w:pPr>
      <w:r w:rsidRPr="00853B35">
        <w:rPr>
          <w:rFonts w:eastAsia="Times New Roman" w:cs="Arial"/>
          <w:lang w:eastAsia="cs-CZ"/>
        </w:rPr>
        <w:t>Písemná stanoviska budou předávána nejpozději do 10 dnů od předání požadavku TDS k</w:t>
      </w:r>
      <w:r w:rsidR="002F5D0E">
        <w:rPr>
          <w:rFonts w:eastAsia="Times New Roman" w:cs="Arial"/>
          <w:lang w:eastAsia="cs-CZ"/>
        </w:rPr>
        <w:t> </w:t>
      </w:r>
      <w:r w:rsidRPr="00853B35">
        <w:rPr>
          <w:rFonts w:eastAsia="Times New Roman" w:cs="Arial"/>
          <w:lang w:eastAsia="cs-CZ"/>
        </w:rPr>
        <w:t>vyjádření</w:t>
      </w:r>
      <w:r w:rsidR="002F5D0E">
        <w:rPr>
          <w:rFonts w:eastAsia="Times New Roman" w:cs="Arial"/>
          <w:lang w:eastAsia="cs-CZ"/>
        </w:rPr>
        <w:t>.</w:t>
      </w:r>
    </w:p>
    <w:p w14:paraId="3483056C" w14:textId="2A8BA86A" w:rsidR="00E01444" w:rsidRDefault="00E01444" w:rsidP="002F5D0E">
      <w:pPr>
        <w:spacing w:after="0" w:line="240" w:lineRule="auto"/>
        <w:jc w:val="both"/>
        <w:rPr>
          <w:rFonts w:eastAsia="Times New Roman" w:cs="Arial"/>
          <w:lang w:eastAsia="cs-CZ"/>
        </w:rPr>
      </w:pPr>
    </w:p>
    <w:p w14:paraId="4AC8A9F9" w14:textId="77777777" w:rsidR="002F5D0E" w:rsidRPr="00853B35" w:rsidRDefault="002F5D0E" w:rsidP="002F5D0E">
      <w:pPr>
        <w:spacing w:after="0" w:line="240" w:lineRule="auto"/>
        <w:jc w:val="both"/>
        <w:rPr>
          <w:rFonts w:eastAsia="Times New Roman" w:cs="Arial"/>
          <w:lang w:eastAsia="cs-CZ"/>
        </w:rPr>
      </w:pPr>
    </w:p>
    <w:p w14:paraId="70296E9F" w14:textId="77777777" w:rsidR="00F01FED" w:rsidRPr="00F01FED" w:rsidRDefault="00F01FED" w:rsidP="002F5D0E">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0085B91C" w14:textId="77777777" w:rsidR="00F01FED" w:rsidRPr="00F01FED" w:rsidRDefault="00F01FED" w:rsidP="00F01FED">
      <w:pPr>
        <w:spacing w:after="0" w:line="240" w:lineRule="auto"/>
        <w:ind w:left="426"/>
        <w:jc w:val="both"/>
        <w:rPr>
          <w:rFonts w:eastAsia="Times New Roman" w:cs="Times New Roman"/>
          <w:lang w:eastAsia="cs-CZ"/>
        </w:rPr>
      </w:pPr>
    </w:p>
    <w:p w14:paraId="405E482E" w14:textId="14B280D5" w:rsidR="002F5D0E" w:rsidRPr="00853B35" w:rsidRDefault="002F5D0E" w:rsidP="002F5D0E">
      <w:pPr>
        <w:spacing w:after="0" w:line="240" w:lineRule="auto"/>
        <w:rPr>
          <w:rFonts w:eastAsia="Times New Roman" w:cs="Arial"/>
          <w:b/>
          <w:lang w:eastAsia="cs-CZ"/>
        </w:rPr>
      </w:pPr>
      <w:r>
        <w:rPr>
          <w:rFonts w:eastAsia="Times New Roman" w:cs="Arial"/>
          <w:b/>
          <w:lang w:eastAsia="cs-CZ"/>
        </w:rPr>
        <w:lastRenderedPageBreak/>
        <w:t xml:space="preserve">      </w:t>
      </w:r>
      <w:r w:rsidRPr="00853B35">
        <w:rPr>
          <w:rFonts w:eastAsia="Times New Roman" w:cs="Arial"/>
          <w:b/>
          <w:lang w:eastAsia="cs-CZ"/>
        </w:rPr>
        <w:t>Tabulka -  Předpokládaný rozsah prací</w:t>
      </w:r>
    </w:p>
    <w:p w14:paraId="7C03DD1B" w14:textId="77777777" w:rsidR="002F5D0E" w:rsidRPr="00853B35" w:rsidRDefault="002F5D0E" w:rsidP="002F5D0E">
      <w:pPr>
        <w:spacing w:after="0" w:line="240" w:lineRule="auto"/>
        <w:rPr>
          <w:rFonts w:eastAsia="Times New Roman" w:cs="Arial"/>
          <w:b/>
          <w:lang w:eastAsia="cs-CZ"/>
        </w:rPr>
      </w:pPr>
    </w:p>
    <w:tbl>
      <w:tblPr>
        <w:tblW w:w="8221" w:type="dxa"/>
        <w:tblInd w:w="441" w:type="dxa"/>
        <w:tblLayout w:type="fixed"/>
        <w:tblCellMar>
          <w:left w:w="0" w:type="dxa"/>
          <w:right w:w="0" w:type="dxa"/>
        </w:tblCellMar>
        <w:tblLook w:val="04A0" w:firstRow="1" w:lastRow="0" w:firstColumn="1" w:lastColumn="0" w:noHBand="0" w:noVBand="1"/>
      </w:tblPr>
      <w:tblGrid>
        <w:gridCol w:w="2974"/>
        <w:gridCol w:w="1133"/>
        <w:gridCol w:w="1133"/>
        <w:gridCol w:w="1559"/>
        <w:gridCol w:w="1422"/>
      </w:tblGrid>
      <w:tr w:rsidR="002F5D0E" w:rsidRPr="00853B35" w14:paraId="0291888F" w14:textId="77777777" w:rsidTr="002F5D0E">
        <w:trPr>
          <w:trHeight w:val="55"/>
        </w:trPr>
        <w:tc>
          <w:tcPr>
            <w:tcW w:w="297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B465131" w14:textId="77777777" w:rsidR="002F5D0E" w:rsidRPr="00853B35" w:rsidRDefault="002F5D0E" w:rsidP="00EB7DFA">
            <w:pPr>
              <w:spacing w:after="0" w:line="240" w:lineRule="auto"/>
              <w:rPr>
                <w:rFonts w:eastAsia="Times New Roman" w:cs="Arial"/>
                <w:b/>
                <w:bCs/>
                <w:lang w:eastAsia="cs-CZ"/>
              </w:rPr>
            </w:pPr>
            <w:r w:rsidRPr="00853B35">
              <w:rPr>
                <w:rFonts w:eastAsia="Times New Roman" w:cs="Arial"/>
                <w:b/>
                <w:bCs/>
                <w:lang w:eastAsia="cs-CZ"/>
              </w:rPr>
              <w:t>Činnost</w:t>
            </w:r>
          </w:p>
        </w:tc>
        <w:tc>
          <w:tcPr>
            <w:tcW w:w="1133" w:type="dxa"/>
            <w:tcBorders>
              <w:top w:val="single" w:sz="4" w:space="0" w:color="auto"/>
              <w:left w:val="nil"/>
              <w:bottom w:val="single" w:sz="4" w:space="0" w:color="auto"/>
              <w:right w:val="single" w:sz="4" w:space="0" w:color="auto"/>
            </w:tcBorders>
            <w:hideMark/>
          </w:tcPr>
          <w:p w14:paraId="13A58C5C" w14:textId="77777777" w:rsidR="002F5D0E" w:rsidRPr="00853B35" w:rsidRDefault="002F5D0E" w:rsidP="00EB7DFA">
            <w:pPr>
              <w:spacing w:after="0" w:line="240" w:lineRule="auto"/>
              <w:rPr>
                <w:rFonts w:eastAsia="Times New Roman" w:cs="Arial"/>
                <w:b/>
                <w:bCs/>
                <w:lang w:eastAsia="cs-CZ"/>
              </w:rPr>
            </w:pPr>
            <w:r w:rsidRPr="00853B35">
              <w:rPr>
                <w:rFonts w:eastAsia="Times New Roman" w:cs="Arial"/>
                <w:b/>
                <w:bCs/>
                <w:lang w:eastAsia="cs-CZ"/>
              </w:rPr>
              <w:t>Jednotky</w:t>
            </w:r>
          </w:p>
        </w:tc>
        <w:tc>
          <w:tcPr>
            <w:tcW w:w="11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1066ACE" w14:textId="77777777" w:rsidR="002F5D0E" w:rsidRPr="00853B35" w:rsidRDefault="002F5D0E" w:rsidP="00EB7DFA">
            <w:pPr>
              <w:spacing w:after="0" w:line="240" w:lineRule="auto"/>
              <w:rPr>
                <w:rFonts w:eastAsia="Times New Roman" w:cs="Arial"/>
                <w:b/>
                <w:bCs/>
                <w:lang w:eastAsia="cs-CZ"/>
              </w:rPr>
            </w:pPr>
            <w:r w:rsidRPr="00853B35">
              <w:rPr>
                <w:rFonts w:eastAsia="Times New Roman" w:cs="Arial"/>
                <w:b/>
                <w:bCs/>
                <w:lang w:eastAsia="cs-CZ"/>
              </w:rPr>
              <w:t>Počet jednotek</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7E3C4250" w14:textId="77777777" w:rsidR="002F5D0E" w:rsidRPr="00853B35" w:rsidRDefault="002F5D0E" w:rsidP="00EB7DFA">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142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68C90353" w14:textId="77777777" w:rsidR="002F5D0E" w:rsidRPr="00853B35" w:rsidRDefault="002F5D0E" w:rsidP="00EB7DFA">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2F5D0E" w:rsidRPr="00853B35" w14:paraId="1460CABF" w14:textId="77777777" w:rsidTr="002F5D0E">
        <w:trPr>
          <w:trHeight w:val="66"/>
        </w:trPr>
        <w:tc>
          <w:tcPr>
            <w:tcW w:w="29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4307DAA" w14:textId="77777777" w:rsidR="002F5D0E" w:rsidRPr="00853B35" w:rsidRDefault="002F5D0E" w:rsidP="00EB7DFA">
            <w:pPr>
              <w:spacing w:after="0" w:line="240" w:lineRule="auto"/>
              <w:rPr>
                <w:rFonts w:eastAsia="Times New Roman" w:cs="Arial"/>
                <w:lang w:eastAsia="cs-CZ"/>
              </w:rPr>
            </w:pPr>
            <w:r w:rsidRPr="00853B35">
              <w:rPr>
                <w:rFonts w:eastAsia="Times New Roman" w:cs="Arial"/>
                <w:lang w:eastAsia="cs-CZ"/>
              </w:rPr>
              <w:t>Výkon TPI</w:t>
            </w:r>
          </w:p>
        </w:tc>
        <w:tc>
          <w:tcPr>
            <w:tcW w:w="1133" w:type="dxa"/>
            <w:tcBorders>
              <w:top w:val="single" w:sz="4" w:space="0" w:color="auto"/>
              <w:left w:val="nil"/>
              <w:bottom w:val="single" w:sz="4" w:space="0" w:color="auto"/>
              <w:right w:val="single" w:sz="4" w:space="0" w:color="auto"/>
            </w:tcBorders>
            <w:hideMark/>
          </w:tcPr>
          <w:p w14:paraId="7351A093" w14:textId="77777777" w:rsidR="002F5D0E" w:rsidRPr="00853B35" w:rsidRDefault="002F5D0E" w:rsidP="00EB7DFA">
            <w:pPr>
              <w:spacing w:after="0" w:line="240" w:lineRule="auto"/>
              <w:rPr>
                <w:rFonts w:eastAsia="Times New Roman" w:cs="Arial"/>
                <w:lang w:eastAsia="cs-CZ"/>
              </w:rPr>
            </w:pPr>
            <w:r w:rsidRPr="00853B35">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D8A12A1" w14:textId="77777777" w:rsidR="002F5D0E" w:rsidRPr="00853B35" w:rsidRDefault="002F5D0E" w:rsidP="00EB7DFA">
            <w:pPr>
              <w:spacing w:after="0" w:line="240" w:lineRule="auto"/>
              <w:rPr>
                <w:rFonts w:eastAsia="Times New Roman" w:cs="Arial"/>
                <w:lang w:eastAsia="cs-CZ"/>
              </w:rPr>
            </w:pPr>
            <w:r w:rsidRPr="007E5EBD">
              <w:rPr>
                <w:rFonts w:eastAsia="Times New Roman" w:cs="Times New Roman"/>
                <w:lang w:eastAsia="cs-CZ"/>
              </w:rPr>
              <w:t>2</w:t>
            </w:r>
            <w:r>
              <w:rPr>
                <w:rFonts w:eastAsia="Times New Roman" w:cs="Times New Roman"/>
                <w:lang w:eastAsia="cs-CZ"/>
              </w:rPr>
              <w:t>500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54F95B44" w14:textId="77777777" w:rsidR="002F5D0E" w:rsidRPr="00853B35" w:rsidRDefault="002F5D0E" w:rsidP="00EB7DFA">
            <w:pPr>
              <w:spacing w:after="0" w:line="240" w:lineRule="auto"/>
              <w:rPr>
                <w:rFonts w:eastAsia="Times New Roman" w:cs="Arial"/>
                <w:lang w:eastAsia="cs-CZ"/>
              </w:rPr>
            </w:pP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14:paraId="7D2F230E" w14:textId="77777777" w:rsidR="002F5D0E" w:rsidRPr="00853B35" w:rsidRDefault="002F5D0E" w:rsidP="00EB7DFA">
            <w:pPr>
              <w:spacing w:after="0" w:line="240" w:lineRule="auto"/>
              <w:rPr>
                <w:rFonts w:eastAsia="Times New Roman" w:cs="Arial"/>
                <w:lang w:eastAsia="cs-CZ"/>
              </w:rPr>
            </w:pPr>
          </w:p>
        </w:tc>
      </w:tr>
      <w:tr w:rsidR="002F5D0E" w:rsidRPr="00853B35" w14:paraId="3561F6C4" w14:textId="77777777" w:rsidTr="002F5D0E">
        <w:trPr>
          <w:trHeight w:val="66"/>
        </w:trPr>
        <w:tc>
          <w:tcPr>
            <w:tcW w:w="29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04EC233" w14:textId="77777777" w:rsidR="002F5D0E" w:rsidRPr="00853B35" w:rsidRDefault="002F5D0E" w:rsidP="00EB7DFA">
            <w:pPr>
              <w:spacing w:after="0" w:line="240" w:lineRule="auto"/>
              <w:rPr>
                <w:rFonts w:eastAsia="Times New Roman" w:cs="Arial"/>
                <w:lang w:eastAsia="cs-CZ"/>
              </w:rPr>
            </w:pPr>
            <w:r w:rsidRPr="00853B35">
              <w:rPr>
                <w:rFonts w:eastAsia="Times New Roman" w:cs="Arial"/>
                <w:lang w:eastAsia="cs-CZ"/>
              </w:rPr>
              <w:t>Celkem</w:t>
            </w:r>
          </w:p>
        </w:tc>
        <w:tc>
          <w:tcPr>
            <w:tcW w:w="1133" w:type="dxa"/>
            <w:tcBorders>
              <w:top w:val="single" w:sz="4" w:space="0" w:color="auto"/>
              <w:left w:val="nil"/>
              <w:bottom w:val="single" w:sz="4" w:space="0" w:color="auto"/>
              <w:right w:val="single" w:sz="4" w:space="0" w:color="auto"/>
            </w:tcBorders>
            <w:hideMark/>
          </w:tcPr>
          <w:p w14:paraId="487CFCF0" w14:textId="77777777" w:rsidR="002F5D0E" w:rsidRPr="00853B35" w:rsidRDefault="002F5D0E" w:rsidP="00EB7DFA">
            <w:pPr>
              <w:spacing w:after="0" w:line="240" w:lineRule="auto"/>
              <w:rPr>
                <w:rFonts w:eastAsia="Times New Roman" w:cs="Arial"/>
                <w:lang w:eastAsia="cs-CZ"/>
              </w:rPr>
            </w:pPr>
            <w:r w:rsidRPr="00853B35">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E0057EE" w14:textId="77777777" w:rsidR="002F5D0E" w:rsidRPr="00853B35" w:rsidRDefault="002F5D0E" w:rsidP="00EB7DFA">
            <w:pPr>
              <w:spacing w:after="0" w:line="240" w:lineRule="auto"/>
              <w:rPr>
                <w:rFonts w:eastAsia="Times New Roman" w:cs="Arial"/>
                <w:lang w:eastAsia="cs-CZ"/>
              </w:rPr>
            </w:pPr>
            <w:r w:rsidRPr="007E5EBD">
              <w:rPr>
                <w:rFonts w:eastAsia="Times New Roman" w:cs="Times New Roman"/>
                <w:lang w:eastAsia="cs-CZ"/>
              </w:rPr>
              <w:t>2</w:t>
            </w:r>
            <w:r>
              <w:rPr>
                <w:rFonts w:eastAsia="Times New Roman" w:cs="Times New Roman"/>
                <w:lang w:eastAsia="cs-CZ"/>
              </w:rPr>
              <w:t>500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6E3A3002" w14:textId="77777777" w:rsidR="002F5D0E" w:rsidRPr="00853B35" w:rsidRDefault="002F5D0E" w:rsidP="00EB7DFA">
            <w:pPr>
              <w:spacing w:after="0" w:line="240" w:lineRule="auto"/>
              <w:rPr>
                <w:rFonts w:eastAsia="Times New Roman" w:cs="Arial"/>
                <w:lang w:eastAsia="cs-CZ"/>
              </w:rPr>
            </w:pP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14:paraId="4950A1F4" w14:textId="77777777" w:rsidR="002F5D0E" w:rsidRPr="00853B35" w:rsidRDefault="002F5D0E" w:rsidP="00EB7DFA">
            <w:pPr>
              <w:spacing w:after="0" w:line="240" w:lineRule="auto"/>
              <w:rPr>
                <w:rFonts w:eastAsia="Times New Roman" w:cs="Arial"/>
                <w:lang w:eastAsia="cs-CZ"/>
              </w:rPr>
            </w:pPr>
          </w:p>
        </w:tc>
      </w:tr>
    </w:tbl>
    <w:p w14:paraId="0A4490FA" w14:textId="77777777" w:rsidR="002F5D0E" w:rsidRPr="00853B35" w:rsidRDefault="002F5D0E" w:rsidP="002F5D0E">
      <w:pPr>
        <w:spacing w:after="0" w:line="240" w:lineRule="auto"/>
        <w:rPr>
          <w:rFonts w:eastAsia="Times New Roman" w:cs="Arial"/>
          <w:lang w:eastAsia="cs-CZ"/>
        </w:rPr>
      </w:pPr>
    </w:p>
    <w:p w14:paraId="7E2386C6" w14:textId="77777777" w:rsidR="002F5D0E" w:rsidRPr="00AC639B" w:rsidRDefault="002F5D0E" w:rsidP="002F5D0E">
      <w:pPr>
        <w:ind w:left="426"/>
        <w:jc w:val="both"/>
        <w:rPr>
          <w:rFonts w:eastAsia="Times New Roman" w:cs="Times New Roman"/>
          <w:b/>
          <w:lang w:eastAsia="cs-CZ"/>
        </w:rPr>
      </w:pPr>
      <w:r w:rsidRPr="004A4B38">
        <w:rPr>
          <w:rFonts w:eastAsia="Times New Roman" w:cs="Times New Roman"/>
          <w:b/>
          <w:lang w:eastAsia="cs-CZ"/>
        </w:rPr>
        <w:t>Uvedená tabulka „Předpokládaný rozsah prací“ bude použita pro tvorbu cenové kalkulace požadované bodem 14. této výzvy. Nabídková cena uvedená v nabídce bude doložena touto cenovou kalkulací v rozsahu uvedeném v tabulce.</w:t>
      </w:r>
    </w:p>
    <w:p w14:paraId="251B17A7" w14:textId="77777777" w:rsidR="00F01FED" w:rsidRPr="00F01FED" w:rsidRDefault="00F01FED" w:rsidP="00F01FED">
      <w:pPr>
        <w:spacing w:after="0" w:line="240" w:lineRule="auto"/>
        <w:ind w:left="426"/>
        <w:jc w:val="both"/>
        <w:rPr>
          <w:rFonts w:eastAsia="Times New Roman" w:cs="Times New Roman"/>
          <w:lang w:eastAsia="cs-CZ"/>
        </w:rPr>
      </w:pPr>
    </w:p>
    <w:p w14:paraId="1B672927" w14:textId="77777777" w:rsidR="00F01FED" w:rsidRPr="00F01FED" w:rsidRDefault="00F01FED" w:rsidP="00F022E2">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FA28715" w14:textId="77777777" w:rsidR="00F01FED" w:rsidRPr="00DC64F0"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w:t>
      </w:r>
      <w:r w:rsidRPr="00DC64F0">
        <w:rPr>
          <w:rFonts w:eastAsia="Times New Roman" w:cs="Times New Roman"/>
          <w:lang w:eastAsia="cs-CZ"/>
        </w:rPr>
        <w:t>následující dokumenty:</w:t>
      </w:r>
    </w:p>
    <w:p w14:paraId="792524E1" w14:textId="77777777" w:rsidR="00F01FED" w:rsidRPr="00DC64F0" w:rsidRDefault="00F01FED" w:rsidP="00F01FED">
      <w:pPr>
        <w:spacing w:after="0" w:line="240" w:lineRule="auto"/>
        <w:ind w:left="426"/>
        <w:jc w:val="both"/>
        <w:rPr>
          <w:rFonts w:eastAsia="Times New Roman" w:cs="Times New Roman"/>
          <w:lang w:eastAsia="cs-CZ"/>
        </w:rPr>
      </w:pPr>
    </w:p>
    <w:p w14:paraId="2104B1A5" w14:textId="77777777" w:rsidR="00F01FED" w:rsidRPr="00DC64F0" w:rsidRDefault="00F01FED" w:rsidP="00F022E2">
      <w:pPr>
        <w:numPr>
          <w:ilvl w:val="0"/>
          <w:numId w:val="7"/>
        </w:numPr>
        <w:spacing w:after="0" w:line="240" w:lineRule="auto"/>
        <w:ind w:left="709" w:hanging="283"/>
        <w:rPr>
          <w:rFonts w:eastAsia="Times New Roman" w:cs="Times New Roman"/>
          <w:lang w:eastAsia="cs-CZ"/>
        </w:rPr>
      </w:pPr>
      <w:r w:rsidRPr="00DC64F0">
        <w:rPr>
          <w:rFonts w:eastAsia="Times New Roman" w:cs="Times New Roman"/>
          <w:lang w:eastAsia="cs-CZ"/>
        </w:rPr>
        <w:t xml:space="preserve">Výzva k podání nabídky č. j. </w:t>
      </w:r>
      <w:r w:rsidR="00DC64F0" w:rsidRPr="00DC64F0">
        <w:rPr>
          <w:szCs w:val="14"/>
        </w:rPr>
        <w:t xml:space="preserve">430/2021-SŽ-SSV-Ú3 </w:t>
      </w:r>
      <w:r w:rsidRPr="00DC64F0">
        <w:rPr>
          <w:rFonts w:eastAsia="Times New Roman" w:cs="Times New Roman"/>
          <w:lang w:eastAsia="cs-CZ"/>
        </w:rPr>
        <w:t>ze dne</w:t>
      </w:r>
      <w:r w:rsidR="00DC64F0" w:rsidRPr="00DC64F0">
        <w:rPr>
          <w:rFonts w:eastAsia="Times New Roman" w:cs="Times New Roman"/>
          <w:lang w:eastAsia="cs-CZ"/>
        </w:rPr>
        <w:t xml:space="preserve"> 12. ledna 2021</w:t>
      </w:r>
      <w:r w:rsidRPr="00DC64F0">
        <w:rPr>
          <w:rFonts w:eastAsia="Times New Roman" w:cs="Times New Roman"/>
          <w:lang w:eastAsia="cs-CZ"/>
        </w:rPr>
        <w:t xml:space="preserve"> (dále jen “Výzva”), </w:t>
      </w:r>
    </w:p>
    <w:p w14:paraId="4C1FBB9E" w14:textId="77777777" w:rsidR="00F01FED" w:rsidRPr="00DC64F0" w:rsidRDefault="00F01FED" w:rsidP="00F022E2">
      <w:pPr>
        <w:numPr>
          <w:ilvl w:val="0"/>
          <w:numId w:val="7"/>
        </w:numPr>
        <w:spacing w:after="0" w:line="240" w:lineRule="auto"/>
        <w:ind w:left="851" w:hanging="425"/>
        <w:rPr>
          <w:rFonts w:eastAsia="Times New Roman" w:cs="Times New Roman"/>
          <w:lang w:eastAsia="cs-CZ"/>
        </w:rPr>
      </w:pPr>
      <w:r w:rsidRPr="00DC64F0">
        <w:rPr>
          <w:rFonts w:eastAsia="Times New Roman" w:cs="Times New Roman"/>
          <w:lang w:eastAsia="cs-CZ"/>
        </w:rPr>
        <w:t>Závazný vzor Smlouvy o dílo,</w:t>
      </w:r>
    </w:p>
    <w:p w14:paraId="786D6A78" w14:textId="77777777" w:rsidR="00F01FED" w:rsidRPr="00DC64F0" w:rsidRDefault="00F01FED" w:rsidP="00F022E2">
      <w:pPr>
        <w:numPr>
          <w:ilvl w:val="0"/>
          <w:numId w:val="7"/>
        </w:numPr>
        <w:spacing w:after="0" w:line="240" w:lineRule="auto"/>
        <w:ind w:left="851" w:hanging="425"/>
        <w:rPr>
          <w:rFonts w:eastAsia="Times New Roman" w:cs="Times New Roman"/>
          <w:lang w:eastAsia="cs-CZ"/>
        </w:rPr>
      </w:pPr>
      <w:r w:rsidRPr="00DC64F0">
        <w:rPr>
          <w:rFonts w:eastAsia="Times New Roman" w:cs="Times New Roman"/>
          <w:lang w:eastAsia="cs-CZ"/>
        </w:rPr>
        <w:t>Obchodní podmínky</w:t>
      </w:r>
      <w:r w:rsidR="00DC64F0" w:rsidRPr="00DC64F0">
        <w:rPr>
          <w:rFonts w:eastAsia="Times New Roman" w:cs="Times New Roman"/>
          <w:lang w:eastAsia="cs-CZ"/>
        </w:rPr>
        <w:t xml:space="preserve"> č. 1/2014,</w:t>
      </w:r>
    </w:p>
    <w:p w14:paraId="189A8824" w14:textId="77777777" w:rsidR="00F01FED" w:rsidRPr="00DC64F0" w:rsidRDefault="00DC64F0" w:rsidP="00F022E2">
      <w:pPr>
        <w:numPr>
          <w:ilvl w:val="0"/>
          <w:numId w:val="7"/>
        </w:numPr>
        <w:spacing w:after="0" w:line="240" w:lineRule="auto"/>
        <w:ind w:left="851" w:hanging="425"/>
        <w:rPr>
          <w:rFonts w:eastAsia="Times New Roman" w:cs="Times New Roman"/>
          <w:lang w:eastAsia="cs-CZ"/>
        </w:rPr>
      </w:pPr>
      <w:r w:rsidRPr="00DC64F0">
        <w:rPr>
          <w:rFonts w:eastAsia="Times New Roman" w:cs="Arial"/>
          <w:lang w:eastAsia="cs-CZ"/>
        </w:rPr>
        <w:t>Vybrané části DSP zpracovaný společností MORAVIA CONSULT Olomouc a.s., z 02/2019, schválená dne 23. 8. 2019, č. j. 46277/2019-SŽDC-GŘ-O6-Hor</w:t>
      </w:r>
      <w:r w:rsidR="00F01FED" w:rsidRPr="00DC64F0">
        <w:rPr>
          <w:rFonts w:eastAsia="Times New Roman" w:cs="Times New Roman"/>
          <w:lang w:eastAsia="cs-CZ"/>
        </w:rPr>
        <w:t>.</w:t>
      </w:r>
    </w:p>
    <w:p w14:paraId="7B657B02" w14:textId="77777777" w:rsidR="00F01FED" w:rsidRPr="00F01FED" w:rsidRDefault="00F01FED" w:rsidP="00F01FED">
      <w:pPr>
        <w:spacing w:after="0" w:line="240" w:lineRule="auto"/>
        <w:ind w:left="426"/>
        <w:rPr>
          <w:rFonts w:eastAsia="Times New Roman" w:cs="Times New Roman"/>
          <w:lang w:eastAsia="cs-CZ"/>
        </w:rPr>
      </w:pPr>
    </w:p>
    <w:p w14:paraId="7F2CE2D3" w14:textId="77777777" w:rsidR="00F01FED" w:rsidRPr="00F01FED" w:rsidRDefault="00F01FED" w:rsidP="00F01FED">
      <w:pPr>
        <w:spacing w:after="0" w:line="240" w:lineRule="auto"/>
        <w:ind w:left="426"/>
        <w:rPr>
          <w:rFonts w:eastAsia="Times New Roman" w:cs="Times New Roman"/>
          <w:lang w:eastAsia="cs-CZ"/>
        </w:rPr>
      </w:pPr>
    </w:p>
    <w:p w14:paraId="7806B674" w14:textId="77777777" w:rsidR="00F01FED" w:rsidRPr="00F01FED" w:rsidRDefault="00F01FED" w:rsidP="00F022E2">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34927F7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1"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73300344" w14:textId="77777777" w:rsidR="00F01FED" w:rsidRPr="00F01FED" w:rsidRDefault="00F01FED" w:rsidP="00F01FED">
      <w:pPr>
        <w:spacing w:after="0" w:line="240" w:lineRule="auto"/>
        <w:ind w:left="426"/>
        <w:jc w:val="both"/>
        <w:rPr>
          <w:rFonts w:eastAsia="Times New Roman" w:cs="Times New Roman"/>
          <w:lang w:eastAsia="cs-CZ"/>
        </w:rPr>
      </w:pPr>
    </w:p>
    <w:p w14:paraId="13FA3327" w14:textId="77777777" w:rsidR="00F01FED" w:rsidRPr="00F01FED" w:rsidRDefault="00F01FED" w:rsidP="00F01FED">
      <w:pPr>
        <w:spacing w:after="0" w:line="240" w:lineRule="auto"/>
        <w:ind w:left="426"/>
        <w:jc w:val="both"/>
        <w:rPr>
          <w:rFonts w:eastAsia="Times New Roman" w:cs="Times New Roman"/>
          <w:lang w:eastAsia="cs-CZ"/>
        </w:rPr>
      </w:pPr>
    </w:p>
    <w:p w14:paraId="008924EE" w14:textId="77777777" w:rsidR="00F01FED" w:rsidRPr="00F01FED" w:rsidRDefault="00F01FED" w:rsidP="00F022E2">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285A760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316FEEC0" w14:textId="77777777" w:rsidR="00F01FED" w:rsidRPr="00F01FED" w:rsidRDefault="00F01FED" w:rsidP="00F01FED">
      <w:pPr>
        <w:spacing w:after="0" w:line="240" w:lineRule="auto"/>
        <w:ind w:left="426"/>
        <w:jc w:val="both"/>
        <w:rPr>
          <w:rFonts w:eastAsia="Times New Roman" w:cs="Times New Roman"/>
          <w:lang w:eastAsia="cs-CZ"/>
        </w:rPr>
      </w:pPr>
    </w:p>
    <w:p w14:paraId="2E26FDCD"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28E36C97" w14:textId="77777777" w:rsidR="00C97609" w:rsidRDefault="00C97609" w:rsidP="00F01FED">
      <w:pPr>
        <w:spacing w:after="0" w:line="240" w:lineRule="auto"/>
        <w:ind w:left="426"/>
        <w:jc w:val="both"/>
        <w:rPr>
          <w:rFonts w:eastAsia="Times New Roman" w:cs="Times New Roman"/>
          <w:lang w:eastAsia="cs-CZ"/>
        </w:rPr>
      </w:pPr>
    </w:p>
    <w:p w14:paraId="37C9A726"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4E1E272C" w14:textId="77777777" w:rsidR="00C97609" w:rsidRPr="00F01FED" w:rsidRDefault="00C97609" w:rsidP="00F01FED">
      <w:pPr>
        <w:spacing w:after="0" w:line="240" w:lineRule="auto"/>
        <w:ind w:left="426"/>
        <w:jc w:val="both"/>
        <w:rPr>
          <w:rFonts w:eastAsia="Times New Roman" w:cs="Times New Roman"/>
          <w:lang w:eastAsia="cs-CZ"/>
        </w:rPr>
      </w:pPr>
    </w:p>
    <w:p w14:paraId="75D194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 Vysvětlení je považováno za doručené okamžikem uveřejnění.</w:t>
      </w:r>
    </w:p>
    <w:p w14:paraId="04354AF1"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0B88B7FA"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17069CAF" w14:textId="77777777" w:rsidR="00F01FED" w:rsidRPr="00F01FED" w:rsidRDefault="00F01FED" w:rsidP="00F01FED">
      <w:pPr>
        <w:spacing w:after="0" w:line="240" w:lineRule="auto"/>
        <w:ind w:left="426"/>
        <w:jc w:val="both"/>
        <w:rPr>
          <w:rFonts w:eastAsia="Times New Roman" w:cs="Times New Roman"/>
          <w:lang w:eastAsia="cs-CZ"/>
        </w:rPr>
      </w:pPr>
    </w:p>
    <w:p w14:paraId="73B5952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827E01F" w14:textId="77777777" w:rsidR="00F01FED" w:rsidRPr="00F01FED" w:rsidRDefault="00F01FED" w:rsidP="00F01FED">
      <w:pPr>
        <w:spacing w:after="0" w:line="240" w:lineRule="auto"/>
        <w:ind w:left="426"/>
        <w:jc w:val="both"/>
        <w:rPr>
          <w:rFonts w:eastAsia="Times New Roman" w:cs="Times New Roman"/>
          <w:lang w:eastAsia="cs-CZ"/>
        </w:rPr>
      </w:pPr>
    </w:p>
    <w:p w14:paraId="4CCDCEEA" w14:textId="77777777" w:rsidR="00F01FED" w:rsidRPr="00F01FED" w:rsidRDefault="00F01FED" w:rsidP="00F01FED">
      <w:pPr>
        <w:spacing w:after="0" w:line="240" w:lineRule="auto"/>
        <w:ind w:left="426"/>
        <w:rPr>
          <w:rFonts w:eastAsia="Times New Roman" w:cs="Times New Roman"/>
          <w:lang w:eastAsia="cs-CZ"/>
        </w:rPr>
      </w:pPr>
    </w:p>
    <w:p w14:paraId="0E87D60E" w14:textId="77777777" w:rsidR="00F01FED" w:rsidRPr="00F01FED" w:rsidRDefault="00F01FED" w:rsidP="00F022E2">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0C2B91E8" w14:textId="77777777" w:rsidR="00F01FED" w:rsidRPr="00F01FED" w:rsidRDefault="00F01FED" w:rsidP="00F01FED">
      <w:pPr>
        <w:spacing w:after="0" w:line="240" w:lineRule="auto"/>
        <w:ind w:left="426"/>
        <w:rPr>
          <w:rFonts w:eastAsia="Times New Roman" w:cs="Times New Roman"/>
          <w:b/>
          <w:lang w:eastAsia="cs-CZ"/>
        </w:rPr>
      </w:pPr>
    </w:p>
    <w:p w14:paraId="7E893B4F" w14:textId="77777777" w:rsidR="00F01FED" w:rsidRPr="00A23AC8" w:rsidRDefault="00F01FED" w:rsidP="00F01FED">
      <w:pPr>
        <w:spacing w:after="0" w:line="240" w:lineRule="auto"/>
        <w:ind w:left="426"/>
        <w:rPr>
          <w:rFonts w:eastAsia="Times New Roman" w:cs="Times New Roman"/>
          <w:highlight w:val="yellow"/>
          <w:lang w:eastAsia="cs-CZ"/>
        </w:rPr>
      </w:pPr>
      <w:r w:rsidRPr="00F01FED">
        <w:rPr>
          <w:rFonts w:eastAsia="Times New Roman" w:cs="Times New Roman"/>
          <w:b/>
          <w:u w:val="single"/>
          <w:lang w:eastAsia="cs-CZ"/>
        </w:rPr>
        <w:t>Zahájení plnění</w:t>
      </w:r>
      <w:r w:rsidRPr="00641F27">
        <w:rPr>
          <w:rFonts w:eastAsia="Times New Roman" w:cs="Times New Roman"/>
          <w:b/>
          <w:u w:val="single"/>
          <w:lang w:eastAsia="cs-CZ"/>
        </w:rPr>
        <w:t>:</w:t>
      </w:r>
      <w:r w:rsidRPr="00641F27">
        <w:rPr>
          <w:rFonts w:eastAsia="Times New Roman" w:cs="Times New Roman"/>
          <w:lang w:eastAsia="cs-CZ"/>
        </w:rPr>
        <w:t xml:space="preserve"> </w:t>
      </w:r>
      <w:r w:rsidR="00A23AC8" w:rsidRPr="00641F27">
        <w:rPr>
          <w:rFonts w:eastAsia="Times New Roman" w:cs="Arial"/>
          <w:lang w:eastAsia="cs-CZ"/>
        </w:rPr>
        <w:t>po nabytí účinnosti smlouvy</w:t>
      </w:r>
    </w:p>
    <w:p w14:paraId="71B53138" w14:textId="77777777" w:rsidR="00DC64F0" w:rsidRPr="00A23AC8" w:rsidRDefault="00DC64F0" w:rsidP="00F01FED">
      <w:pPr>
        <w:spacing w:after="0" w:line="240" w:lineRule="auto"/>
        <w:ind w:left="426"/>
        <w:rPr>
          <w:rFonts w:eastAsia="Times New Roman" w:cs="Times New Roman"/>
          <w:highlight w:val="yellow"/>
          <w:lang w:eastAsia="cs-CZ"/>
        </w:rPr>
      </w:pPr>
    </w:p>
    <w:p w14:paraId="4F2E245C" w14:textId="77777777" w:rsidR="00DC64F0" w:rsidRDefault="00DC64F0" w:rsidP="00DC64F0">
      <w:pPr>
        <w:spacing w:after="0" w:line="240" w:lineRule="auto"/>
        <w:ind w:left="426"/>
        <w:rPr>
          <w:rFonts w:eastAsia="Times New Roman" w:cs="Arial"/>
          <w:lang w:eastAsia="cs-CZ"/>
        </w:rPr>
      </w:pPr>
      <w:r w:rsidRPr="00641F27">
        <w:rPr>
          <w:rFonts w:eastAsia="Times New Roman" w:cs="Arial"/>
          <w:b/>
          <w:lang w:eastAsia="cs-CZ"/>
        </w:rPr>
        <w:t>Činnost TPI bude probíhat při realizaci stavby – předpoklad dle HMG zadavatele od března 2021 do konce prosince 2022</w:t>
      </w:r>
      <w:r w:rsidRPr="00641F27">
        <w:rPr>
          <w:rFonts w:eastAsia="Times New Roman" w:cs="Arial"/>
          <w:lang w:eastAsia="cs-CZ"/>
        </w:rPr>
        <w:t xml:space="preserve"> (později dle stavebníkem schváleného HMG zhotovitele stavby).</w:t>
      </w:r>
      <w:r w:rsidRPr="00F7589A">
        <w:rPr>
          <w:rFonts w:eastAsia="Times New Roman" w:cs="Arial"/>
          <w:lang w:eastAsia="cs-CZ"/>
        </w:rPr>
        <w:br/>
      </w:r>
    </w:p>
    <w:p w14:paraId="3835B05E" w14:textId="77777777" w:rsidR="00DC64F0" w:rsidRPr="00F7589A" w:rsidRDefault="00DC64F0" w:rsidP="00DC64F0">
      <w:pPr>
        <w:spacing w:after="0" w:line="240" w:lineRule="auto"/>
        <w:ind w:left="426"/>
        <w:jc w:val="both"/>
        <w:rPr>
          <w:rFonts w:eastAsia="Times New Roman" w:cs="Arial"/>
          <w:b/>
          <w:lang w:eastAsia="cs-CZ"/>
        </w:rPr>
      </w:pPr>
      <w:r w:rsidRPr="00F7589A">
        <w:rPr>
          <w:rFonts w:eastAsia="Times New Roman" w:cs="Arial"/>
          <w:b/>
          <w:lang w:eastAsia="cs-CZ"/>
        </w:rPr>
        <w:t xml:space="preserve">Předpokládaný rozsah prací: </w:t>
      </w:r>
      <w:r>
        <w:rPr>
          <w:rFonts w:eastAsia="Times New Roman" w:cs="Arial"/>
          <w:b/>
          <w:lang w:eastAsia="cs-CZ"/>
        </w:rPr>
        <w:t>2 500h</w:t>
      </w:r>
    </w:p>
    <w:p w14:paraId="7EBBE2E8" w14:textId="77777777" w:rsidR="00DC64F0" w:rsidRPr="00F01FED" w:rsidRDefault="00DC64F0" w:rsidP="00F01FED">
      <w:pPr>
        <w:spacing w:after="0" w:line="240" w:lineRule="auto"/>
        <w:ind w:left="426"/>
        <w:rPr>
          <w:rFonts w:eastAsia="Times New Roman" w:cs="Times New Roman"/>
          <w:lang w:eastAsia="cs-CZ"/>
        </w:rPr>
      </w:pPr>
    </w:p>
    <w:p w14:paraId="08FCD98B" w14:textId="77777777" w:rsidR="00F01FED" w:rsidRPr="00F01FED" w:rsidRDefault="00F01FED" w:rsidP="00F01FED">
      <w:pPr>
        <w:spacing w:after="0" w:line="240" w:lineRule="auto"/>
        <w:ind w:left="426"/>
        <w:rPr>
          <w:rFonts w:eastAsia="Times New Roman" w:cs="Times New Roman"/>
          <w:b/>
          <w:lang w:eastAsia="cs-CZ"/>
        </w:rPr>
      </w:pPr>
    </w:p>
    <w:p w14:paraId="67325554" w14:textId="77777777"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11005B53" w14:textId="77777777" w:rsidR="00A23AC8" w:rsidRDefault="00A23AC8" w:rsidP="00F01FED">
      <w:pPr>
        <w:spacing w:after="0" w:line="240" w:lineRule="auto"/>
        <w:ind w:left="426"/>
        <w:jc w:val="both"/>
        <w:rPr>
          <w:rFonts w:eastAsia="Times New Roman" w:cs="Times New Roman"/>
          <w:highlight w:val="green"/>
          <w:lang w:eastAsia="cs-CZ"/>
        </w:rPr>
      </w:pPr>
    </w:p>
    <w:p w14:paraId="55BC3087" w14:textId="77777777" w:rsidR="00A23AC8" w:rsidRPr="00641F27" w:rsidRDefault="00A23AC8" w:rsidP="00F01FED">
      <w:pPr>
        <w:spacing w:after="0" w:line="240" w:lineRule="auto"/>
        <w:ind w:left="426"/>
        <w:jc w:val="both"/>
        <w:rPr>
          <w:rFonts w:eastAsia="Times New Roman" w:cs="Arial"/>
          <w:lang w:eastAsia="cs-CZ"/>
        </w:rPr>
      </w:pPr>
      <w:r w:rsidRPr="00F7589A">
        <w:rPr>
          <w:rFonts w:eastAsia="Times New Roman" w:cs="Arial"/>
          <w:lang w:eastAsia="cs-CZ"/>
        </w:rPr>
        <w:t>Ukončení realizace stavby – ukončená jednání o „předání a převzetí stavby</w:t>
      </w:r>
      <w:r w:rsidRPr="00641F27">
        <w:rPr>
          <w:rFonts w:eastAsia="Times New Roman" w:cs="Arial"/>
          <w:lang w:eastAsia="cs-CZ"/>
        </w:rPr>
        <w:t>“. Protokoly o předání stavby budou potvrzeny TPI včetně připojení písemného stanoviska.</w:t>
      </w:r>
    </w:p>
    <w:p w14:paraId="2F9E9FC8" w14:textId="77777777" w:rsidR="00A23AC8" w:rsidRPr="00641F27" w:rsidRDefault="00A23AC8" w:rsidP="00F01FED">
      <w:pPr>
        <w:spacing w:after="0" w:line="240" w:lineRule="auto"/>
        <w:ind w:left="426"/>
        <w:jc w:val="both"/>
        <w:rPr>
          <w:rFonts w:eastAsia="Times New Roman" w:cs="Times New Roman"/>
          <w:lang w:eastAsia="cs-CZ"/>
        </w:rPr>
      </w:pPr>
    </w:p>
    <w:p w14:paraId="73649558" w14:textId="77777777" w:rsidR="00F01FED" w:rsidRPr="00641F27" w:rsidRDefault="00A23AC8" w:rsidP="00A23AC8">
      <w:pPr>
        <w:spacing w:after="0" w:line="240" w:lineRule="auto"/>
        <w:jc w:val="both"/>
        <w:rPr>
          <w:rFonts w:eastAsia="Times New Roman" w:cs="Times New Roman"/>
          <w:lang w:eastAsia="cs-CZ"/>
        </w:rPr>
      </w:pPr>
      <w:r w:rsidRPr="00641F27">
        <w:rPr>
          <w:rFonts w:eastAsia="Times New Roman" w:cs="Times New Roman"/>
          <w:b/>
          <w:lang w:eastAsia="cs-CZ"/>
        </w:rPr>
        <w:t xml:space="preserve">       F</w:t>
      </w:r>
      <w:r w:rsidR="00F01FED" w:rsidRPr="00641F27">
        <w:rPr>
          <w:rFonts w:eastAsia="Times New Roman" w:cs="Times New Roman"/>
          <w:b/>
          <w:lang w:eastAsia="cs-CZ"/>
        </w:rPr>
        <w:t>aktur</w:t>
      </w:r>
      <w:r w:rsidRPr="00641F27">
        <w:rPr>
          <w:rFonts w:eastAsia="Times New Roman" w:cs="Times New Roman"/>
          <w:b/>
          <w:lang w:eastAsia="cs-CZ"/>
        </w:rPr>
        <w:t xml:space="preserve">ace: </w:t>
      </w:r>
      <w:r w:rsidRPr="00641F27">
        <w:rPr>
          <w:rFonts w:eastAsia="Times New Roman" w:cs="Times New Roman"/>
          <w:lang w:eastAsia="cs-CZ"/>
        </w:rPr>
        <w:t>měsíčně</w:t>
      </w:r>
    </w:p>
    <w:p w14:paraId="74C23B10" w14:textId="77777777" w:rsidR="00F01FED" w:rsidRPr="00641F27" w:rsidRDefault="00F01FED" w:rsidP="00F01FED">
      <w:pPr>
        <w:spacing w:after="0" w:line="240" w:lineRule="auto"/>
        <w:ind w:left="426"/>
        <w:jc w:val="both"/>
        <w:rPr>
          <w:rFonts w:eastAsia="Times New Roman" w:cs="Times New Roman"/>
          <w:b/>
          <w:lang w:eastAsia="cs-CZ"/>
        </w:rPr>
      </w:pPr>
      <w:r w:rsidRPr="00641F27">
        <w:rPr>
          <w:rFonts w:eastAsia="Times New Roman" w:cs="Times New Roman"/>
          <w:b/>
          <w:lang w:eastAsia="cs-CZ"/>
        </w:rPr>
        <w:t xml:space="preserve">    </w:t>
      </w:r>
    </w:p>
    <w:p w14:paraId="5A60DCCE" w14:textId="77777777" w:rsidR="00A23AC8" w:rsidRPr="00641F27" w:rsidRDefault="00A23AC8" w:rsidP="00F01FED">
      <w:pPr>
        <w:spacing w:after="0" w:line="240" w:lineRule="auto"/>
        <w:ind w:left="426"/>
        <w:rPr>
          <w:rFonts w:eastAsia="Times New Roman" w:cs="Times New Roman"/>
          <w:b/>
          <w:u w:val="single"/>
          <w:lang w:eastAsia="cs-CZ"/>
        </w:rPr>
      </w:pPr>
    </w:p>
    <w:p w14:paraId="5103BEC0" w14:textId="77777777" w:rsidR="00F01FED" w:rsidRPr="00641F27" w:rsidRDefault="00F01FED" w:rsidP="00F01FED">
      <w:pPr>
        <w:spacing w:after="0" w:line="240" w:lineRule="auto"/>
        <w:ind w:left="426"/>
        <w:rPr>
          <w:rFonts w:eastAsia="Times New Roman" w:cs="Times New Roman"/>
          <w:u w:val="single"/>
          <w:lang w:eastAsia="cs-CZ"/>
        </w:rPr>
      </w:pPr>
      <w:r w:rsidRPr="00641F27">
        <w:rPr>
          <w:rFonts w:eastAsia="Times New Roman" w:cs="Times New Roman"/>
          <w:b/>
          <w:u w:val="single"/>
          <w:lang w:eastAsia="cs-CZ"/>
        </w:rPr>
        <w:t>Místo plnění:</w:t>
      </w:r>
      <w:r w:rsidRPr="00641F27">
        <w:rPr>
          <w:rFonts w:eastAsia="Times New Roman" w:cs="Times New Roman"/>
          <w:u w:val="single"/>
          <w:lang w:eastAsia="cs-CZ"/>
        </w:rPr>
        <w:t xml:space="preserve">  </w:t>
      </w:r>
    </w:p>
    <w:p w14:paraId="17B9A584" w14:textId="77777777" w:rsidR="00F01FED" w:rsidRPr="00641F27" w:rsidRDefault="00F01FED" w:rsidP="00F01FED">
      <w:pPr>
        <w:spacing w:after="0" w:line="240" w:lineRule="auto"/>
        <w:ind w:left="426"/>
        <w:rPr>
          <w:rFonts w:eastAsia="Times New Roman" w:cs="Times New Roman"/>
          <w:lang w:eastAsia="cs-CZ"/>
        </w:rPr>
      </w:pPr>
    </w:p>
    <w:p w14:paraId="480F83A8" w14:textId="77777777" w:rsidR="00F01FED" w:rsidRPr="00641F27" w:rsidRDefault="00F01FED" w:rsidP="00F022E2">
      <w:pPr>
        <w:numPr>
          <w:ilvl w:val="0"/>
          <w:numId w:val="16"/>
        </w:numPr>
        <w:spacing w:after="0" w:line="240" w:lineRule="auto"/>
        <w:rPr>
          <w:rFonts w:eastAsia="Times New Roman" w:cs="Times New Roman"/>
          <w:lang w:eastAsia="cs-CZ"/>
        </w:rPr>
      </w:pPr>
      <w:r w:rsidRPr="00641F27">
        <w:rPr>
          <w:rFonts w:eastAsia="Times New Roman" w:cs="Times New Roman"/>
          <w:lang w:eastAsia="cs-CZ"/>
        </w:rPr>
        <w:t xml:space="preserve">Správa </w:t>
      </w:r>
      <w:r w:rsidR="00580594" w:rsidRPr="00641F27">
        <w:rPr>
          <w:rFonts w:eastAsia="Times New Roman" w:cs="Times New Roman"/>
          <w:lang w:eastAsia="cs-CZ"/>
        </w:rPr>
        <w:t>železnic</w:t>
      </w:r>
      <w:r w:rsidRPr="00641F27">
        <w:rPr>
          <w:rFonts w:eastAsia="Times New Roman" w:cs="Times New Roman"/>
          <w:lang w:eastAsia="cs-CZ"/>
        </w:rPr>
        <w:t>, státní organizace, Stavební správa východ, Nerudova 1, 779 00 Olomouc</w:t>
      </w:r>
      <w:r w:rsidR="00A23AC8" w:rsidRPr="00641F27">
        <w:rPr>
          <w:rFonts w:eastAsia="Times New Roman" w:cs="Times New Roman"/>
          <w:lang w:eastAsia="cs-CZ"/>
        </w:rPr>
        <w:t xml:space="preserve"> </w:t>
      </w:r>
      <w:r w:rsidRPr="00641F27">
        <w:rPr>
          <w:rFonts w:eastAsia="Times New Roman" w:cs="Times New Roman"/>
          <w:lang w:eastAsia="cs-CZ"/>
        </w:rPr>
        <w:t>/</w:t>
      </w:r>
      <w:r w:rsidRPr="00641F27">
        <w:rPr>
          <w:rFonts w:eastAsia="Times New Roman" w:cs="Times New Roman"/>
          <w:color w:val="FF0000"/>
          <w:lang w:eastAsia="cs-CZ"/>
        </w:rPr>
        <w:t xml:space="preserve"> </w:t>
      </w:r>
      <w:r w:rsidR="00A23AC8" w:rsidRPr="00641F27">
        <w:rPr>
          <w:rFonts w:eastAsia="Times New Roman" w:cs="Arial"/>
          <w:lang w:eastAsia="cs-CZ"/>
        </w:rPr>
        <w:t>místo, v němž má být Dílo dle Projektu a příslušných veřejnoprávních povolení umístěno.</w:t>
      </w:r>
    </w:p>
    <w:p w14:paraId="163AA18B" w14:textId="77777777" w:rsidR="00F01FED" w:rsidRDefault="00F01FED" w:rsidP="00F01FED">
      <w:pPr>
        <w:overflowPunct w:val="0"/>
        <w:autoSpaceDE w:val="0"/>
        <w:autoSpaceDN w:val="0"/>
        <w:adjustRightInd w:val="0"/>
        <w:spacing w:after="0" w:line="320" w:lineRule="atLeast"/>
        <w:jc w:val="both"/>
        <w:rPr>
          <w:rFonts w:eastAsia="Times New Roman" w:cs="Times New Roman"/>
          <w:b/>
          <w:lang w:eastAsia="cs-CZ"/>
        </w:rPr>
      </w:pPr>
    </w:p>
    <w:p w14:paraId="62541F58" w14:textId="77777777" w:rsidR="00A23AC8" w:rsidRPr="00F01FED" w:rsidRDefault="00A23AC8" w:rsidP="00F01FED">
      <w:pPr>
        <w:overflowPunct w:val="0"/>
        <w:autoSpaceDE w:val="0"/>
        <w:autoSpaceDN w:val="0"/>
        <w:adjustRightInd w:val="0"/>
        <w:spacing w:after="0" w:line="320" w:lineRule="atLeast"/>
        <w:jc w:val="both"/>
        <w:rPr>
          <w:rFonts w:eastAsia="Times New Roman" w:cs="Times New Roman"/>
          <w:b/>
          <w:lang w:eastAsia="cs-CZ"/>
        </w:rPr>
      </w:pPr>
    </w:p>
    <w:p w14:paraId="5043689B" w14:textId="77777777" w:rsidR="00F01FED" w:rsidRPr="00F01FED" w:rsidRDefault="00F01FED" w:rsidP="00F022E2">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Způsob plnění:</w:t>
      </w:r>
    </w:p>
    <w:p w14:paraId="4510E2E4" w14:textId="77777777" w:rsidR="00A23AC8" w:rsidRDefault="00A23AC8" w:rsidP="00A23AC8">
      <w:pPr>
        <w:spacing w:after="0" w:line="240" w:lineRule="auto"/>
        <w:ind w:left="426"/>
        <w:jc w:val="both"/>
        <w:rPr>
          <w:rFonts w:eastAsia="Times New Roman" w:cs="Arial"/>
          <w:lang w:eastAsia="cs-CZ"/>
        </w:rPr>
      </w:pPr>
      <w:r w:rsidRPr="00F7589A">
        <w:rPr>
          <w:rFonts w:eastAsia="Times New Roman" w:cs="Arial"/>
          <w:lang w:eastAsia="cs-CZ"/>
        </w:rPr>
        <w:t xml:space="preserve">Jednotlivé prvky předmětu plnění dle bodu </w:t>
      </w:r>
      <w:r>
        <w:rPr>
          <w:rFonts w:eastAsia="Times New Roman" w:cs="Arial"/>
          <w:lang w:eastAsia="cs-CZ"/>
        </w:rPr>
        <w:t>3</w:t>
      </w:r>
      <w:r w:rsidRPr="00F7589A">
        <w:rPr>
          <w:rFonts w:eastAsia="Times New Roman" w:cs="Arial"/>
          <w:lang w:eastAsia="cs-CZ"/>
        </w:rPr>
        <w:t xml:space="preserve">. této </w:t>
      </w:r>
      <w:r>
        <w:rPr>
          <w:rFonts w:eastAsia="Times New Roman" w:cs="Arial"/>
          <w:lang w:eastAsia="cs-CZ"/>
        </w:rPr>
        <w:t>V</w:t>
      </w:r>
      <w:r w:rsidRPr="00F7589A">
        <w:rPr>
          <w:rFonts w:eastAsia="Times New Roman" w:cs="Arial"/>
          <w:lang w:eastAsia="cs-CZ"/>
        </w:rPr>
        <w:t>ýzvy především ve formě fyzicky pořízeného výsledku (zpráva, vyjádření, stanovisko, protokol), budou předány objednateli:</w:t>
      </w:r>
    </w:p>
    <w:p w14:paraId="33DD23D7" w14:textId="77777777" w:rsidR="00A23AC8" w:rsidRPr="00F7589A" w:rsidRDefault="00A23AC8" w:rsidP="00A23AC8">
      <w:pPr>
        <w:spacing w:after="0" w:line="240" w:lineRule="auto"/>
        <w:ind w:left="426"/>
        <w:jc w:val="both"/>
        <w:rPr>
          <w:rFonts w:eastAsia="Times New Roman" w:cs="Arial"/>
          <w:lang w:eastAsia="cs-CZ"/>
        </w:rPr>
      </w:pPr>
    </w:p>
    <w:p w14:paraId="45B4AEDF" w14:textId="77777777" w:rsidR="00A23AC8" w:rsidRPr="00F7589A" w:rsidRDefault="00A23AC8" w:rsidP="00F022E2">
      <w:pPr>
        <w:numPr>
          <w:ilvl w:val="0"/>
          <w:numId w:val="21"/>
        </w:numPr>
        <w:spacing w:after="0" w:line="240" w:lineRule="auto"/>
        <w:jc w:val="both"/>
        <w:rPr>
          <w:rFonts w:eastAsia="Times New Roman" w:cs="Arial"/>
          <w:lang w:eastAsia="cs-CZ"/>
        </w:rPr>
      </w:pPr>
      <w:r w:rsidRPr="00F7589A">
        <w:rPr>
          <w:rFonts w:eastAsia="Times New Roman" w:cs="Arial"/>
          <w:lang w:eastAsia="cs-CZ"/>
        </w:rPr>
        <w:t xml:space="preserve">v tištěné listinné podobě vždy nejméně ve </w:t>
      </w:r>
      <w:r w:rsidRPr="00F7589A">
        <w:rPr>
          <w:rFonts w:eastAsia="Times New Roman" w:cs="Arial"/>
          <w:b/>
          <w:lang w:eastAsia="cs-CZ"/>
        </w:rPr>
        <w:t>2 vyhotoveních</w:t>
      </w:r>
    </w:p>
    <w:p w14:paraId="3FA56A97" w14:textId="77777777" w:rsidR="00A23AC8" w:rsidRPr="00F7589A" w:rsidRDefault="00A23AC8" w:rsidP="00F022E2">
      <w:pPr>
        <w:numPr>
          <w:ilvl w:val="0"/>
          <w:numId w:val="21"/>
        </w:numPr>
        <w:spacing w:after="0" w:line="240" w:lineRule="auto"/>
        <w:jc w:val="both"/>
        <w:rPr>
          <w:rFonts w:eastAsia="Times New Roman" w:cs="Arial"/>
          <w:lang w:eastAsia="cs-CZ"/>
        </w:rPr>
      </w:pPr>
      <w:r w:rsidRPr="00F7589A">
        <w:rPr>
          <w:rFonts w:eastAsia="Times New Roman" w:cs="Arial"/>
          <w:lang w:eastAsia="cs-CZ"/>
        </w:rPr>
        <w:t xml:space="preserve">v digitální elektronické formě na vhodném elektronickém kompatibilním nosiči </w:t>
      </w:r>
      <w:r w:rsidRPr="00F7589A">
        <w:rPr>
          <w:rFonts w:eastAsia="Times New Roman" w:cs="Arial"/>
          <w:b/>
          <w:lang w:eastAsia="cs-CZ"/>
        </w:rPr>
        <w:t>v 1 vyhotovení</w:t>
      </w:r>
      <w:r w:rsidRPr="00F7589A">
        <w:rPr>
          <w:rFonts w:eastAsia="Times New Roman" w:cs="Arial"/>
          <w:lang w:eastAsia="cs-CZ"/>
        </w:rPr>
        <w:t xml:space="preserve"> v dohodnutém editovatelném formátu (tzv. otevřená podoba)</w:t>
      </w:r>
    </w:p>
    <w:p w14:paraId="47F70AEE" w14:textId="74F6D62F" w:rsidR="00A23AC8" w:rsidRPr="00F7589A" w:rsidRDefault="00A23AC8" w:rsidP="00F022E2">
      <w:pPr>
        <w:numPr>
          <w:ilvl w:val="0"/>
          <w:numId w:val="21"/>
        </w:numPr>
        <w:spacing w:after="0" w:line="240" w:lineRule="auto"/>
        <w:jc w:val="both"/>
        <w:rPr>
          <w:rFonts w:eastAsia="Times New Roman" w:cs="Arial"/>
          <w:lang w:eastAsia="cs-CZ"/>
        </w:rPr>
      </w:pPr>
      <w:r w:rsidRPr="00F7589A">
        <w:rPr>
          <w:rFonts w:eastAsia="Times New Roman" w:cs="Arial"/>
          <w:lang w:eastAsia="cs-CZ"/>
        </w:rPr>
        <w:t xml:space="preserve">termíny dle dohody s TDS (nejpozději v souladu s bodem </w:t>
      </w:r>
      <w:r w:rsidR="002F5D0E">
        <w:rPr>
          <w:rFonts w:eastAsia="Times New Roman" w:cs="Arial"/>
          <w:lang w:eastAsia="cs-CZ"/>
        </w:rPr>
        <w:t>3</w:t>
      </w:r>
      <w:r w:rsidRPr="00F7589A">
        <w:rPr>
          <w:rFonts w:eastAsia="Times New Roman" w:cs="Arial"/>
          <w:lang w:eastAsia="cs-CZ"/>
        </w:rPr>
        <w:t>. této výzvy)</w:t>
      </w:r>
    </w:p>
    <w:p w14:paraId="6B6B31C3" w14:textId="77777777" w:rsidR="00A23AC8" w:rsidRDefault="00A23AC8" w:rsidP="00A23AC8">
      <w:pPr>
        <w:spacing w:after="0" w:line="240" w:lineRule="auto"/>
        <w:ind w:left="426"/>
        <w:jc w:val="both"/>
        <w:rPr>
          <w:rFonts w:eastAsia="Times New Roman" w:cs="Arial"/>
          <w:lang w:eastAsia="cs-CZ"/>
        </w:rPr>
      </w:pPr>
    </w:p>
    <w:p w14:paraId="0A60F5DC" w14:textId="77777777" w:rsidR="00A23AC8" w:rsidRDefault="00A23AC8" w:rsidP="00A23AC8">
      <w:pPr>
        <w:spacing w:after="0" w:line="240" w:lineRule="auto"/>
        <w:ind w:left="426"/>
        <w:jc w:val="both"/>
        <w:rPr>
          <w:rFonts w:eastAsia="Times New Roman" w:cs="Arial"/>
          <w:lang w:eastAsia="cs-CZ"/>
        </w:rPr>
      </w:pPr>
      <w:r w:rsidRPr="00F7589A">
        <w:rPr>
          <w:rFonts w:eastAsia="Times New Roman" w:cs="Arial"/>
          <w:lang w:eastAsia="cs-CZ"/>
        </w:rPr>
        <w:t>Doklady, které budou dodávány TDS s měsíční periodicitou:</w:t>
      </w:r>
    </w:p>
    <w:p w14:paraId="44C4C1AD" w14:textId="77777777" w:rsidR="00A23AC8" w:rsidRPr="00F7589A" w:rsidRDefault="00A23AC8" w:rsidP="00A23AC8">
      <w:pPr>
        <w:spacing w:after="0" w:line="240" w:lineRule="auto"/>
        <w:ind w:left="426"/>
        <w:jc w:val="both"/>
        <w:rPr>
          <w:rFonts w:eastAsia="Times New Roman" w:cs="Arial"/>
          <w:lang w:eastAsia="cs-CZ"/>
        </w:rPr>
      </w:pPr>
    </w:p>
    <w:p w14:paraId="4B46F1FF" w14:textId="77777777" w:rsidR="00A23AC8" w:rsidRPr="00F7589A" w:rsidRDefault="00A23AC8" w:rsidP="00F022E2">
      <w:pPr>
        <w:numPr>
          <w:ilvl w:val="0"/>
          <w:numId w:val="22"/>
        </w:numPr>
        <w:spacing w:after="0" w:line="240" w:lineRule="auto"/>
        <w:jc w:val="both"/>
        <w:rPr>
          <w:rFonts w:eastAsia="Times New Roman" w:cs="Arial"/>
          <w:lang w:eastAsia="cs-CZ"/>
        </w:rPr>
      </w:pPr>
      <w:r w:rsidRPr="00F7589A">
        <w:rPr>
          <w:rFonts w:eastAsia="Times New Roman" w:cs="Arial"/>
          <w:lang w:eastAsia="cs-CZ"/>
        </w:rPr>
        <w:t>Měsíční zpráva o realizaci stavby, která bude obsahovat kapitoly</w:t>
      </w:r>
    </w:p>
    <w:p w14:paraId="7BBEAFE8" w14:textId="77777777" w:rsidR="00A23AC8" w:rsidRPr="00F7589A" w:rsidRDefault="00A23AC8" w:rsidP="00F022E2">
      <w:pPr>
        <w:numPr>
          <w:ilvl w:val="1"/>
          <w:numId w:val="22"/>
        </w:numPr>
        <w:spacing w:after="0" w:line="240" w:lineRule="auto"/>
        <w:jc w:val="both"/>
        <w:rPr>
          <w:rFonts w:eastAsia="Times New Roman" w:cs="Arial"/>
          <w:lang w:eastAsia="cs-CZ"/>
        </w:rPr>
      </w:pPr>
      <w:r w:rsidRPr="00F7589A">
        <w:rPr>
          <w:rFonts w:eastAsia="Times New Roman" w:cs="Arial"/>
          <w:lang w:eastAsia="cs-CZ"/>
        </w:rPr>
        <w:t xml:space="preserve">Souhrnné posouzení postupu realizace; </w:t>
      </w:r>
    </w:p>
    <w:p w14:paraId="5D6F432D" w14:textId="77777777" w:rsidR="00A23AC8" w:rsidRPr="00F7589A" w:rsidRDefault="00A23AC8" w:rsidP="00F022E2">
      <w:pPr>
        <w:numPr>
          <w:ilvl w:val="1"/>
          <w:numId w:val="22"/>
        </w:numPr>
        <w:spacing w:after="0" w:line="240" w:lineRule="auto"/>
        <w:jc w:val="both"/>
        <w:rPr>
          <w:rFonts w:eastAsia="Times New Roman" w:cs="Arial"/>
          <w:lang w:eastAsia="cs-CZ"/>
        </w:rPr>
      </w:pPr>
      <w:r w:rsidRPr="00F7589A">
        <w:rPr>
          <w:rFonts w:eastAsia="Times New Roman" w:cs="Arial"/>
          <w:lang w:eastAsia="cs-CZ"/>
        </w:rPr>
        <w:t>Soulad se schváleným HMG stavby</w:t>
      </w:r>
    </w:p>
    <w:p w14:paraId="107104C5" w14:textId="77777777" w:rsidR="00A23AC8" w:rsidRPr="00F7589A" w:rsidRDefault="00A23AC8" w:rsidP="00F022E2">
      <w:pPr>
        <w:numPr>
          <w:ilvl w:val="1"/>
          <w:numId w:val="22"/>
        </w:numPr>
        <w:spacing w:after="0" w:line="240" w:lineRule="auto"/>
        <w:jc w:val="both"/>
        <w:rPr>
          <w:rFonts w:eastAsia="Times New Roman" w:cs="Arial"/>
          <w:lang w:eastAsia="cs-CZ"/>
        </w:rPr>
      </w:pPr>
      <w:r w:rsidRPr="00F7589A">
        <w:rPr>
          <w:rFonts w:eastAsia="Times New Roman" w:cs="Arial"/>
          <w:lang w:eastAsia="cs-CZ"/>
        </w:rPr>
        <w:t>Fakturace stavby</w:t>
      </w:r>
    </w:p>
    <w:p w14:paraId="5AD0B0DD" w14:textId="77777777" w:rsidR="00A23AC8" w:rsidRPr="00F7589A" w:rsidRDefault="00A23AC8" w:rsidP="00F022E2">
      <w:pPr>
        <w:numPr>
          <w:ilvl w:val="1"/>
          <w:numId w:val="22"/>
        </w:numPr>
        <w:spacing w:after="0" w:line="240" w:lineRule="auto"/>
        <w:jc w:val="both"/>
        <w:rPr>
          <w:rFonts w:eastAsia="Times New Roman" w:cs="Arial"/>
          <w:lang w:eastAsia="cs-CZ"/>
        </w:rPr>
      </w:pPr>
      <w:r w:rsidRPr="00F7589A">
        <w:rPr>
          <w:rFonts w:eastAsia="Times New Roman" w:cs="Arial"/>
          <w:lang w:eastAsia="cs-CZ"/>
        </w:rPr>
        <w:t>Plánované výkony a jejich porovnání se skutečností</w:t>
      </w:r>
    </w:p>
    <w:p w14:paraId="131DEA13" w14:textId="77777777" w:rsidR="00A23AC8" w:rsidRPr="00F7589A" w:rsidRDefault="00A23AC8" w:rsidP="00F022E2">
      <w:pPr>
        <w:numPr>
          <w:ilvl w:val="1"/>
          <w:numId w:val="22"/>
        </w:numPr>
        <w:spacing w:after="0" w:line="240" w:lineRule="auto"/>
        <w:jc w:val="both"/>
        <w:rPr>
          <w:rFonts w:eastAsia="Times New Roman" w:cs="Arial"/>
          <w:lang w:eastAsia="cs-CZ"/>
        </w:rPr>
      </w:pPr>
      <w:r w:rsidRPr="00F7589A">
        <w:rPr>
          <w:rFonts w:eastAsia="Times New Roman" w:cs="Arial"/>
          <w:lang w:eastAsia="cs-CZ"/>
        </w:rPr>
        <w:t>Posouzení rozsahu a kvality stavebních prací zhotovitele na jednotlivých SO/ PS stavby</w:t>
      </w:r>
    </w:p>
    <w:p w14:paraId="7DA9A1EE" w14:textId="77777777" w:rsidR="00A23AC8" w:rsidRDefault="00A23AC8" w:rsidP="00F022E2">
      <w:pPr>
        <w:numPr>
          <w:ilvl w:val="1"/>
          <w:numId w:val="22"/>
        </w:numPr>
        <w:spacing w:after="0" w:line="240" w:lineRule="auto"/>
        <w:jc w:val="both"/>
        <w:rPr>
          <w:rFonts w:eastAsia="Times New Roman" w:cs="Arial"/>
          <w:lang w:eastAsia="cs-CZ"/>
        </w:rPr>
      </w:pPr>
      <w:r w:rsidRPr="00F7589A">
        <w:rPr>
          <w:rFonts w:eastAsia="Times New Roman" w:cs="Arial"/>
          <w:lang w:eastAsia="cs-CZ"/>
        </w:rPr>
        <w:t>Sledování a řízení změn proti DPS</w:t>
      </w:r>
    </w:p>
    <w:p w14:paraId="6FB62F27" w14:textId="77777777" w:rsidR="00A23AC8" w:rsidRPr="00F7589A" w:rsidRDefault="00A23AC8" w:rsidP="00F022E2">
      <w:pPr>
        <w:numPr>
          <w:ilvl w:val="1"/>
          <w:numId w:val="22"/>
        </w:numPr>
        <w:spacing w:after="0" w:line="240" w:lineRule="auto"/>
        <w:jc w:val="both"/>
        <w:rPr>
          <w:rFonts w:eastAsia="Times New Roman" w:cs="Arial"/>
          <w:lang w:eastAsia="cs-CZ"/>
        </w:rPr>
      </w:pPr>
      <w:r w:rsidRPr="00F7589A">
        <w:rPr>
          <w:rFonts w:eastAsia="Times New Roman" w:cs="Arial"/>
          <w:lang w:eastAsia="cs-CZ"/>
        </w:rPr>
        <w:t>Fotodokumentace</w:t>
      </w:r>
    </w:p>
    <w:p w14:paraId="3B3BE993" w14:textId="77777777" w:rsidR="00A23AC8" w:rsidRPr="00F7589A" w:rsidRDefault="00A23AC8" w:rsidP="00F022E2">
      <w:pPr>
        <w:numPr>
          <w:ilvl w:val="1"/>
          <w:numId w:val="22"/>
        </w:numPr>
        <w:spacing w:after="0" w:line="240" w:lineRule="auto"/>
        <w:jc w:val="both"/>
        <w:rPr>
          <w:rFonts w:eastAsia="Times New Roman" w:cs="Arial"/>
          <w:lang w:eastAsia="cs-CZ"/>
        </w:rPr>
      </w:pPr>
      <w:r w:rsidRPr="00F7589A">
        <w:rPr>
          <w:rFonts w:eastAsia="Times New Roman" w:cs="Arial"/>
          <w:lang w:eastAsia="cs-CZ"/>
        </w:rPr>
        <w:t>Financování</w:t>
      </w:r>
    </w:p>
    <w:p w14:paraId="047C705E"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p>
    <w:p w14:paraId="34EF6FF6"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60A6F17A" w14:textId="77777777" w:rsidR="00F01FED" w:rsidRPr="00F01FED" w:rsidRDefault="00F01FED" w:rsidP="00F022E2">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7F8ACF9A"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0B4B3192" w14:textId="77777777" w:rsidR="00F01FED" w:rsidRPr="00F01FED" w:rsidRDefault="00F01FED" w:rsidP="00F01FED">
      <w:pPr>
        <w:spacing w:after="0" w:line="240" w:lineRule="auto"/>
        <w:ind w:left="426"/>
        <w:jc w:val="both"/>
        <w:rPr>
          <w:rFonts w:eastAsia="Times New Roman" w:cs="Times New Roman"/>
          <w:lang w:eastAsia="cs-CZ"/>
        </w:rPr>
      </w:pPr>
    </w:p>
    <w:p w14:paraId="5EB973CC" w14:textId="77777777" w:rsidR="00F01FED" w:rsidRPr="00F01FED" w:rsidRDefault="00F01FED" w:rsidP="00F022E2">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lastRenderedPageBreak/>
        <w:t>Základní způsobilost</w:t>
      </w:r>
    </w:p>
    <w:p w14:paraId="0B9C3713" w14:textId="77777777" w:rsidR="00F01FED" w:rsidRPr="00F01FED" w:rsidRDefault="00F01FED" w:rsidP="00F01FED">
      <w:pPr>
        <w:spacing w:after="0" w:line="240" w:lineRule="auto"/>
        <w:ind w:firstLine="426"/>
        <w:jc w:val="both"/>
        <w:rPr>
          <w:rFonts w:eastAsia="Times New Roman" w:cs="Times New Roman"/>
          <w:lang w:eastAsia="cs-CZ"/>
        </w:rPr>
      </w:pPr>
    </w:p>
    <w:p w14:paraId="02F97ED7" w14:textId="77777777" w:rsidR="00F01FED" w:rsidRPr="00F01FED" w:rsidRDefault="00F01FED" w:rsidP="00F01FED">
      <w:pPr>
        <w:spacing w:after="0" w:line="240" w:lineRule="auto"/>
        <w:ind w:firstLine="426"/>
        <w:jc w:val="both"/>
        <w:rPr>
          <w:rFonts w:eastAsia="Times New Roman" w:cs="Times New Roman"/>
          <w:lang w:eastAsia="cs-CZ"/>
        </w:rPr>
      </w:pPr>
      <w:proofErr w:type="gramStart"/>
      <w:r w:rsidRPr="00F01FED">
        <w:rPr>
          <w:rFonts w:eastAsia="Times New Roman" w:cs="Times New Roman"/>
          <w:lang w:eastAsia="cs-CZ"/>
        </w:rPr>
        <w:t>Základní</w:t>
      </w:r>
      <w:proofErr w:type="gramEnd"/>
      <w:r w:rsidRPr="00F01FED">
        <w:rPr>
          <w:rFonts w:eastAsia="Times New Roman" w:cs="Times New Roman"/>
          <w:lang w:eastAsia="cs-CZ"/>
        </w:rPr>
        <w:t xml:space="preserve"> způsobilost splňuje dodavatel, </w:t>
      </w:r>
      <w:proofErr w:type="gramStart"/>
      <w:r w:rsidRPr="00F01FED">
        <w:rPr>
          <w:rFonts w:eastAsia="Times New Roman" w:cs="Times New Roman"/>
          <w:lang w:eastAsia="cs-CZ"/>
        </w:rPr>
        <w:t>který:</w:t>
      </w:r>
      <w:proofErr w:type="gramEnd"/>
    </w:p>
    <w:p w14:paraId="3883B4A7" w14:textId="77777777" w:rsidR="00F01FED" w:rsidRPr="00F01FED" w:rsidRDefault="00F01FED" w:rsidP="00F01FED">
      <w:pPr>
        <w:spacing w:after="0" w:line="240" w:lineRule="auto"/>
        <w:ind w:firstLine="426"/>
        <w:jc w:val="both"/>
        <w:rPr>
          <w:rFonts w:eastAsia="Times New Roman" w:cs="Times New Roman"/>
          <w:lang w:eastAsia="cs-CZ"/>
        </w:rPr>
      </w:pPr>
    </w:p>
    <w:p w14:paraId="2FB64D81"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C80861"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37F66C1F"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039EB6E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ADBAD5B"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 xml:space="preserve">není v likvidaci, proti </w:t>
      </w:r>
      <w:proofErr w:type="gramStart"/>
      <w:r w:rsidRPr="00F01FED">
        <w:rPr>
          <w:rFonts w:eastAsia="Times New Roman" w:cs="Times New Roman"/>
          <w:lang w:eastAsia="cs-CZ"/>
        </w:rPr>
        <w:t>němuž</w:t>
      </w:r>
      <w:proofErr w:type="gramEnd"/>
      <w:r w:rsidRPr="00F01FED">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14:paraId="58967C69"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A23AC8">
        <w:rPr>
          <w:rFonts w:eastAsia="Times New Roman" w:cs="Times New Roman"/>
          <w:lang w:eastAsia="cs-CZ"/>
        </w:rPr>
        <w:t xml:space="preserve">přílohu </w:t>
      </w:r>
      <w:proofErr w:type="gramStart"/>
      <w:r w:rsidRPr="00A23AC8">
        <w:rPr>
          <w:rFonts w:eastAsia="Times New Roman" w:cs="Times New Roman"/>
          <w:lang w:eastAsia="cs-CZ"/>
        </w:rPr>
        <w:t>č. 2 této</w:t>
      </w:r>
      <w:proofErr w:type="gramEnd"/>
      <w:r w:rsidRPr="00F01FED">
        <w:rPr>
          <w:rFonts w:eastAsia="Times New Roman" w:cs="Times New Roman"/>
          <w:lang w:eastAsia="cs-CZ"/>
        </w:rPr>
        <w:t xml:space="preserve"> Výzvy a musí být podepsáno osobou oprávněnou jednat za dodavatele.</w:t>
      </w:r>
    </w:p>
    <w:p w14:paraId="202FA7D5" w14:textId="77777777" w:rsidR="00F01FED" w:rsidRDefault="00F01FED" w:rsidP="00F01FED">
      <w:pPr>
        <w:spacing w:after="0" w:line="240" w:lineRule="auto"/>
        <w:ind w:firstLine="426"/>
        <w:jc w:val="both"/>
        <w:rPr>
          <w:rFonts w:eastAsia="Times New Roman" w:cs="Times New Roman"/>
          <w:lang w:eastAsia="cs-CZ"/>
        </w:rPr>
      </w:pPr>
    </w:p>
    <w:p w14:paraId="5F464821" w14:textId="77777777" w:rsidR="002B3645" w:rsidRPr="00F01FED" w:rsidRDefault="002B3645" w:rsidP="00F01FED">
      <w:pPr>
        <w:spacing w:after="0" w:line="240" w:lineRule="auto"/>
        <w:ind w:firstLine="426"/>
        <w:jc w:val="both"/>
        <w:rPr>
          <w:rFonts w:eastAsia="Times New Roman" w:cs="Times New Roman"/>
          <w:lang w:eastAsia="cs-CZ"/>
        </w:rPr>
      </w:pPr>
    </w:p>
    <w:p w14:paraId="264A0B35" w14:textId="77777777" w:rsidR="00F01FED" w:rsidRPr="00F01FED" w:rsidRDefault="00F01FED" w:rsidP="00F022E2">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19CB558" w14:textId="77777777" w:rsidR="00F01FED" w:rsidRPr="00F01FED" w:rsidRDefault="00F01FED" w:rsidP="00F01FED">
      <w:pPr>
        <w:spacing w:after="0" w:line="240" w:lineRule="auto"/>
        <w:ind w:firstLine="426"/>
        <w:jc w:val="both"/>
        <w:rPr>
          <w:rFonts w:eastAsia="Times New Roman" w:cs="Times New Roman"/>
          <w:lang w:eastAsia="cs-CZ"/>
        </w:rPr>
      </w:pPr>
    </w:p>
    <w:p w14:paraId="73E59036"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48DA5E01" w14:textId="77777777" w:rsidR="00F01FED" w:rsidRPr="00F01FED" w:rsidRDefault="00F01FED" w:rsidP="00F01FED">
      <w:pPr>
        <w:spacing w:after="0" w:line="240" w:lineRule="auto"/>
        <w:ind w:left="425"/>
        <w:jc w:val="both"/>
        <w:rPr>
          <w:rFonts w:eastAsia="Times New Roman" w:cs="Times New Roman"/>
          <w:lang w:eastAsia="cs-CZ"/>
        </w:rPr>
      </w:pPr>
    </w:p>
    <w:p w14:paraId="7C553170" w14:textId="77777777" w:rsidR="00F01FED" w:rsidRPr="00F01FED" w:rsidRDefault="00F01FED" w:rsidP="00F022E2">
      <w:pPr>
        <w:numPr>
          <w:ilvl w:val="0"/>
          <w:numId w:val="14"/>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6B569729" w14:textId="77777777" w:rsidR="00F01FED" w:rsidRPr="00F01FED" w:rsidRDefault="00F01FED" w:rsidP="00F022E2">
      <w:pPr>
        <w:numPr>
          <w:ilvl w:val="0"/>
          <w:numId w:val="14"/>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73F1FB4C" w14:textId="77777777" w:rsidR="00A23AC8" w:rsidRPr="00A23AC8" w:rsidRDefault="00A23AC8" w:rsidP="00A23AC8">
      <w:pPr>
        <w:pStyle w:val="Odstavecseseznamem"/>
        <w:autoSpaceDE w:val="0"/>
        <w:autoSpaceDN w:val="0"/>
        <w:spacing w:after="0" w:line="240" w:lineRule="auto"/>
        <w:ind w:left="944"/>
        <w:jc w:val="both"/>
        <w:rPr>
          <w:rFonts w:eastAsia="Times New Roman" w:cs="Arial"/>
          <w:lang w:eastAsia="cs-CZ"/>
        </w:rPr>
      </w:pPr>
    </w:p>
    <w:p w14:paraId="2542991C" w14:textId="77777777" w:rsidR="00A23AC8" w:rsidRPr="00A23AC8" w:rsidRDefault="00A23AC8" w:rsidP="00A23AC8">
      <w:pPr>
        <w:pStyle w:val="Odstavecseseznamem"/>
        <w:autoSpaceDE w:val="0"/>
        <w:autoSpaceDN w:val="0"/>
        <w:spacing w:after="0" w:line="240" w:lineRule="auto"/>
        <w:ind w:left="944"/>
        <w:jc w:val="both"/>
        <w:rPr>
          <w:rFonts w:eastAsia="Times New Roman" w:cs="Arial"/>
          <w:lang w:eastAsia="cs-CZ"/>
        </w:rPr>
      </w:pPr>
      <w:r>
        <w:rPr>
          <w:rFonts w:eastAsia="Times New Roman" w:cs="Arial"/>
          <w:lang w:eastAsia="cs-CZ"/>
        </w:rPr>
        <w:t xml:space="preserve">          </w:t>
      </w:r>
      <w:r w:rsidRPr="00A23AC8">
        <w:rPr>
          <w:rFonts w:eastAsia="Times New Roman" w:cs="Arial"/>
          <w:lang w:eastAsia="cs-CZ"/>
        </w:rPr>
        <w:t xml:space="preserve">- Poradenská a konzultační činnost, zpracování odborných studií a posudků </w:t>
      </w:r>
    </w:p>
    <w:p w14:paraId="06F87C73" w14:textId="77777777" w:rsidR="00A23AC8" w:rsidRPr="00EF3B14" w:rsidRDefault="00A23AC8" w:rsidP="00A23AC8">
      <w:pPr>
        <w:spacing w:after="0" w:line="240" w:lineRule="auto"/>
        <w:ind w:left="2880"/>
        <w:jc w:val="both"/>
      </w:pPr>
    </w:p>
    <w:p w14:paraId="05CB00E0" w14:textId="77777777" w:rsidR="00A23AC8" w:rsidRPr="00EF3B14" w:rsidRDefault="00A23AC8" w:rsidP="00F022E2">
      <w:pPr>
        <w:numPr>
          <w:ilvl w:val="0"/>
          <w:numId w:val="14"/>
        </w:numPr>
        <w:tabs>
          <w:tab w:val="clear" w:pos="944"/>
        </w:tabs>
        <w:spacing w:after="0" w:line="240" w:lineRule="auto"/>
        <w:ind w:left="907" w:hanging="340"/>
        <w:jc w:val="both"/>
      </w:pPr>
      <w:r w:rsidRPr="00EF3B14">
        <w:t>doklad o autorizaci v rozsahu dle §5 odst. 3  písm.</w:t>
      </w:r>
      <w:r>
        <w:t xml:space="preserve">  b</w:t>
      </w:r>
      <w:r w:rsidRPr="00EF3B14">
        <w:t xml:space="preserve">) </w:t>
      </w:r>
      <w:r>
        <w:t>dopravní stavby</w:t>
      </w:r>
      <w:r w:rsidRPr="00EF3B14">
        <w:t xml:space="preserve"> zákona č. 360/1992 Sb., o výkonu povolání autorizovaných architektů a o výkonu povolání autorizovaných inženýrů a techniků činných ve výstavbě, ve znění pozdějších předpisů (dále jen „a</w:t>
      </w:r>
      <w:r>
        <w:t>utorizační zákon“).</w:t>
      </w:r>
    </w:p>
    <w:p w14:paraId="57ED5496" w14:textId="77777777" w:rsidR="00A23AC8" w:rsidRPr="00EF3B14" w:rsidRDefault="00A23AC8" w:rsidP="00A23AC8">
      <w:pPr>
        <w:spacing w:after="0" w:line="240" w:lineRule="auto"/>
        <w:ind w:left="2880"/>
        <w:jc w:val="both"/>
      </w:pPr>
    </w:p>
    <w:p w14:paraId="46D2D5B5" w14:textId="77777777" w:rsidR="00F01FED" w:rsidRPr="00F01FED" w:rsidRDefault="00F01FED" w:rsidP="00F01FED">
      <w:pPr>
        <w:spacing w:after="0" w:line="240" w:lineRule="auto"/>
        <w:ind w:left="425"/>
        <w:jc w:val="both"/>
        <w:rPr>
          <w:rFonts w:eastAsia="Times New Roman" w:cs="Times New Roman"/>
          <w:lang w:eastAsia="cs-CZ"/>
        </w:rPr>
      </w:pPr>
    </w:p>
    <w:p w14:paraId="215D6B14" w14:textId="77777777" w:rsidR="00F01FED" w:rsidRPr="00F01FED" w:rsidRDefault="00F01FED" w:rsidP="00F01FED">
      <w:pPr>
        <w:spacing w:after="0" w:line="240" w:lineRule="auto"/>
        <w:ind w:firstLine="426"/>
        <w:jc w:val="both"/>
        <w:rPr>
          <w:rFonts w:eastAsia="Times New Roman" w:cs="Times New Roman"/>
          <w:lang w:eastAsia="cs-CZ"/>
        </w:rPr>
      </w:pPr>
    </w:p>
    <w:p w14:paraId="17E1AE71" w14:textId="77777777" w:rsidR="00F01FED" w:rsidRPr="00F01FED" w:rsidRDefault="00F01FED" w:rsidP="00F022E2">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47EDE62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0CA3AD2E" w14:textId="77777777" w:rsidR="00F01FED" w:rsidRPr="00F01FED" w:rsidRDefault="00F01FED" w:rsidP="00F01FED">
      <w:pPr>
        <w:spacing w:after="0" w:line="240" w:lineRule="auto"/>
        <w:ind w:left="426"/>
        <w:jc w:val="both"/>
        <w:rPr>
          <w:rFonts w:eastAsia="Times New Roman" w:cs="Times New Roman"/>
          <w:lang w:eastAsia="cs-CZ"/>
        </w:rPr>
      </w:pPr>
      <w:r w:rsidRPr="002B3645">
        <w:rPr>
          <w:rFonts w:eastAsia="Times New Roman" w:cs="Times New Roman"/>
          <w:lang w:eastAsia="cs-CZ"/>
        </w:rPr>
        <w:t>K prokázání splnění technické kvalifikace předloží dodavatel zadavateli následující doklady:</w:t>
      </w:r>
    </w:p>
    <w:p w14:paraId="7E3781F8" w14:textId="77777777" w:rsidR="00F01FED" w:rsidRPr="00F01FED" w:rsidRDefault="00F01FED" w:rsidP="00F01FED">
      <w:pPr>
        <w:spacing w:after="0" w:line="240" w:lineRule="auto"/>
        <w:ind w:left="426"/>
        <w:jc w:val="both"/>
        <w:rPr>
          <w:rFonts w:eastAsia="Times New Roman" w:cs="Times New Roman"/>
          <w:lang w:eastAsia="cs-CZ"/>
        </w:rPr>
      </w:pPr>
    </w:p>
    <w:p w14:paraId="3281F324" w14:textId="77777777" w:rsidR="00A23AC8" w:rsidRPr="00FC44E6" w:rsidRDefault="00A23AC8" w:rsidP="00A23AC8">
      <w:pPr>
        <w:spacing w:after="0" w:line="240" w:lineRule="auto"/>
        <w:ind w:left="907"/>
        <w:jc w:val="both"/>
        <w:rPr>
          <w:rFonts w:eastAsia="Times New Roman" w:cs="Times New Roman"/>
          <w:strike/>
          <w:lang w:eastAsia="cs-CZ"/>
        </w:rPr>
      </w:pPr>
    </w:p>
    <w:p w14:paraId="3E598338" w14:textId="77777777" w:rsidR="002B3645" w:rsidRPr="002B3645" w:rsidRDefault="00A23AC8" w:rsidP="00F022E2">
      <w:pPr>
        <w:numPr>
          <w:ilvl w:val="0"/>
          <w:numId w:val="17"/>
        </w:numPr>
        <w:spacing w:after="0" w:line="240" w:lineRule="auto"/>
        <w:ind w:left="907" w:hanging="481"/>
        <w:jc w:val="both"/>
        <w:rPr>
          <w:rFonts w:eastAsia="Times New Roman" w:cs="Calibri"/>
          <w:lang w:eastAsia="cs-CZ"/>
        </w:rPr>
      </w:pPr>
      <w:r w:rsidRPr="00FC44E6">
        <w:rPr>
          <w:rFonts w:eastAsia="Times New Roman" w:cs="Calibri"/>
          <w:lang w:eastAsia="cs-CZ"/>
        </w:rPr>
        <w:t xml:space="preserve">Zadavatel požaduje </w:t>
      </w:r>
      <w:r w:rsidR="002B3645">
        <w:rPr>
          <w:rFonts w:eastAsia="Times New Roman" w:cs="Times New Roman"/>
          <w:b/>
          <w:color w:val="000000"/>
          <w:lang w:eastAsia="cs-CZ"/>
        </w:rPr>
        <w:t>s</w:t>
      </w:r>
      <w:r w:rsidR="002B3645" w:rsidRPr="002B3645">
        <w:rPr>
          <w:rFonts w:eastAsia="Times New Roman" w:cs="Times New Roman"/>
          <w:b/>
          <w:color w:val="000000"/>
          <w:lang w:eastAsia="cs-CZ"/>
        </w:rPr>
        <w:t>eznam významných služeb</w:t>
      </w:r>
      <w:r w:rsidR="002B3645" w:rsidRPr="002B3645">
        <w:rPr>
          <w:rFonts w:eastAsia="Times New Roman" w:cs="Times New Roman"/>
          <w:color w:val="000000"/>
          <w:lang w:eastAsia="cs-CZ"/>
        </w:rPr>
        <w:t xml:space="preserve"> poskytnutých dodavatelem </w:t>
      </w:r>
      <w:r w:rsidR="002B3645" w:rsidRPr="002B3645">
        <w:rPr>
          <w:rFonts w:eastAsia="Times New Roman" w:cs="Times New Roman"/>
          <w:b/>
          <w:color w:val="000000"/>
          <w:lang w:eastAsia="cs-CZ"/>
        </w:rPr>
        <w:t>v posledních 3 letech</w:t>
      </w:r>
      <w:r w:rsidR="002B3645" w:rsidRPr="002B3645">
        <w:rPr>
          <w:rFonts w:eastAsia="Times New Roman" w:cs="Times New Roman"/>
          <w:color w:val="000000"/>
          <w:lang w:eastAsia="cs-CZ"/>
        </w:rPr>
        <w:t xml:space="preserve"> a to alespoň </w:t>
      </w:r>
      <w:r w:rsidR="002B3645" w:rsidRPr="002B3645">
        <w:rPr>
          <w:rFonts w:eastAsia="Times New Roman" w:cs="Times New Roman"/>
          <w:b/>
          <w:color w:val="000000"/>
          <w:lang w:eastAsia="cs-CZ"/>
        </w:rPr>
        <w:t>na 2 stavbách železničních drah</w:t>
      </w:r>
      <w:r w:rsidR="002B3645" w:rsidRPr="002B3645">
        <w:rPr>
          <w:rFonts w:eastAsia="Times New Roman" w:cs="Times New Roman"/>
          <w:color w:val="000000"/>
          <w:lang w:eastAsia="cs-CZ"/>
        </w:rPr>
        <w:t>.</w:t>
      </w:r>
    </w:p>
    <w:p w14:paraId="6BF2F0A0" w14:textId="77777777" w:rsidR="00445C06" w:rsidRDefault="00445C06" w:rsidP="002B3645">
      <w:pPr>
        <w:autoSpaceDE w:val="0"/>
        <w:autoSpaceDN w:val="0"/>
        <w:spacing w:before="120" w:after="0" w:line="240" w:lineRule="auto"/>
        <w:ind w:left="907" w:right="23"/>
        <w:jc w:val="both"/>
        <w:rPr>
          <w:rFonts w:eastAsia="Times New Roman" w:cs="Times New Roman"/>
          <w:color w:val="000000"/>
          <w:lang w:eastAsia="cs-CZ"/>
        </w:rPr>
      </w:pPr>
    </w:p>
    <w:p w14:paraId="0B0BDEB4" w14:textId="6665D6EB" w:rsidR="002B3645" w:rsidRPr="00721845" w:rsidRDefault="002B3645" w:rsidP="002B3645">
      <w:pPr>
        <w:autoSpaceDE w:val="0"/>
        <w:autoSpaceDN w:val="0"/>
        <w:spacing w:before="120" w:after="0" w:line="240" w:lineRule="auto"/>
        <w:ind w:left="907" w:right="23"/>
        <w:jc w:val="both"/>
        <w:rPr>
          <w:rFonts w:eastAsia="Times New Roman" w:cs="Times New Roman"/>
          <w:color w:val="000000"/>
          <w:lang w:eastAsia="cs-CZ"/>
        </w:rPr>
      </w:pPr>
      <w:r w:rsidRPr="00721845">
        <w:rPr>
          <w:rFonts w:eastAsia="Times New Roman" w:cs="Times New Roman"/>
          <w:color w:val="000000"/>
          <w:lang w:eastAsia="cs-CZ"/>
        </w:rPr>
        <w:lastRenderedPageBreak/>
        <w:t xml:space="preserve">Tímto seznamem zhotovitel prokáže, že v posledních třech letech před zahájením zadávacího řízení poskytl služby technické pomoci investorovi nebo jiné obdobné činnosti, které svým obsahem odpovídají předmětu veřejné zakázky, jak je vymezen v článku </w:t>
      </w:r>
      <w:r w:rsidR="00641F27">
        <w:rPr>
          <w:rFonts w:eastAsia="Times New Roman" w:cs="Times New Roman"/>
          <w:color w:val="000000"/>
          <w:lang w:eastAsia="cs-CZ"/>
        </w:rPr>
        <w:t>3</w:t>
      </w:r>
      <w:r w:rsidRPr="00721845">
        <w:rPr>
          <w:rFonts w:eastAsia="Times New Roman" w:cs="Times New Roman"/>
          <w:color w:val="000000"/>
          <w:lang w:eastAsia="cs-CZ"/>
        </w:rPr>
        <w:t>. této výzvy, nejméně na dvou stavbách železničních drah.</w:t>
      </w:r>
    </w:p>
    <w:p w14:paraId="616B4D52" w14:textId="77777777" w:rsidR="002B3645" w:rsidRDefault="002B3645" w:rsidP="002B3645">
      <w:pPr>
        <w:spacing w:after="0" w:line="240" w:lineRule="auto"/>
        <w:ind w:left="907" w:hanging="481"/>
        <w:jc w:val="both"/>
        <w:rPr>
          <w:rFonts w:eastAsia="Times New Roman" w:cs="Times New Roman"/>
          <w:color w:val="000000"/>
          <w:lang w:eastAsia="cs-CZ"/>
        </w:rPr>
      </w:pPr>
    </w:p>
    <w:p w14:paraId="6C8229E3" w14:textId="77777777" w:rsidR="002B3645" w:rsidRDefault="002B3645" w:rsidP="002B3645">
      <w:pPr>
        <w:spacing w:after="0" w:line="240" w:lineRule="auto"/>
        <w:ind w:left="907"/>
        <w:jc w:val="both"/>
        <w:rPr>
          <w:rFonts w:eastAsia="Times New Roman" w:cs="Times New Roman"/>
          <w:color w:val="000000"/>
          <w:lang w:eastAsia="cs-CZ"/>
        </w:rPr>
      </w:pPr>
      <w:r w:rsidRPr="00721845">
        <w:rPr>
          <w:rFonts w:eastAsia="Times New Roman" w:cs="Times New Roman"/>
          <w:color w:val="000000"/>
          <w:lang w:eastAsia="cs-CZ"/>
        </w:rPr>
        <w:t xml:space="preserve">Předloženým seznamem poskytnutých služeb přitom musí dodavatel prokázat, že </w:t>
      </w:r>
      <w:r w:rsidRPr="00641F27">
        <w:rPr>
          <w:rFonts w:eastAsia="Times New Roman" w:cs="Times New Roman"/>
          <w:b/>
          <w:color w:val="000000"/>
          <w:lang w:eastAsia="cs-CZ"/>
        </w:rPr>
        <w:t>objem jím poskytnutých služeb</w:t>
      </w:r>
      <w:r w:rsidRPr="00721845">
        <w:rPr>
          <w:rFonts w:eastAsia="Times New Roman" w:cs="Times New Roman"/>
          <w:color w:val="000000"/>
          <w:lang w:eastAsia="cs-CZ"/>
        </w:rPr>
        <w:t xml:space="preserve"> v posledních 3 letech činí v souhrnu, včetně služeb, které </w:t>
      </w:r>
      <w:r>
        <w:rPr>
          <w:rFonts w:eastAsia="Times New Roman" w:cs="Times New Roman"/>
          <w:color w:val="000000"/>
          <w:lang w:eastAsia="cs-CZ"/>
        </w:rPr>
        <w:t xml:space="preserve"> </w:t>
      </w:r>
      <w:r w:rsidRPr="00721845">
        <w:rPr>
          <w:rFonts w:eastAsia="Times New Roman" w:cs="Times New Roman"/>
          <w:color w:val="000000"/>
          <w:lang w:eastAsia="cs-CZ"/>
        </w:rPr>
        <w:t xml:space="preserve">případně </w:t>
      </w:r>
      <w:r>
        <w:rPr>
          <w:rFonts w:eastAsia="Times New Roman" w:cs="Times New Roman"/>
          <w:color w:val="000000"/>
          <w:lang w:eastAsia="cs-CZ"/>
        </w:rPr>
        <w:t xml:space="preserve"> </w:t>
      </w:r>
      <w:r w:rsidRPr="00721845">
        <w:rPr>
          <w:rFonts w:eastAsia="Times New Roman" w:cs="Times New Roman"/>
          <w:color w:val="000000"/>
          <w:lang w:eastAsia="cs-CZ"/>
        </w:rPr>
        <w:t xml:space="preserve">poskytoval </w:t>
      </w:r>
      <w:r>
        <w:rPr>
          <w:rFonts w:eastAsia="Times New Roman" w:cs="Times New Roman"/>
          <w:color w:val="000000"/>
          <w:lang w:eastAsia="cs-CZ"/>
        </w:rPr>
        <w:t xml:space="preserve"> </w:t>
      </w:r>
      <w:r w:rsidRPr="00721845">
        <w:rPr>
          <w:rFonts w:eastAsia="Times New Roman" w:cs="Times New Roman"/>
          <w:color w:val="000000"/>
          <w:lang w:eastAsia="cs-CZ"/>
        </w:rPr>
        <w:t xml:space="preserve">jako společník společnosti nebo poddodavatel, nejméně </w:t>
      </w:r>
      <w:r w:rsidRPr="002B3645">
        <w:rPr>
          <w:rFonts w:eastAsia="Times New Roman" w:cs="Times New Roman"/>
          <w:b/>
          <w:color w:val="000000"/>
          <w:lang w:eastAsia="cs-CZ"/>
        </w:rPr>
        <w:t>1 50</w:t>
      </w:r>
      <w:r>
        <w:rPr>
          <w:rFonts w:eastAsia="Times New Roman" w:cs="Times New Roman"/>
          <w:b/>
          <w:color w:val="000000"/>
          <w:lang w:eastAsia="cs-CZ"/>
        </w:rPr>
        <w:t xml:space="preserve">0 000 </w:t>
      </w:r>
      <w:r w:rsidRPr="002B3645">
        <w:rPr>
          <w:rFonts w:eastAsia="Times New Roman" w:cs="Times New Roman"/>
          <w:b/>
          <w:color w:val="000000"/>
          <w:lang w:eastAsia="cs-CZ"/>
        </w:rPr>
        <w:t>K</w:t>
      </w:r>
      <w:r>
        <w:rPr>
          <w:rFonts w:eastAsia="Times New Roman" w:cs="Times New Roman"/>
          <w:b/>
          <w:color w:val="000000"/>
          <w:lang w:eastAsia="cs-CZ"/>
        </w:rPr>
        <w:t>č</w:t>
      </w:r>
      <w:r w:rsidRPr="002B3645">
        <w:rPr>
          <w:rFonts w:eastAsia="Times New Roman" w:cs="Times New Roman"/>
          <w:b/>
          <w:color w:val="000000"/>
          <w:lang w:eastAsia="cs-CZ"/>
        </w:rPr>
        <w:t xml:space="preserve"> bez DPH</w:t>
      </w:r>
      <w:r w:rsidRPr="00721845">
        <w:rPr>
          <w:rFonts w:eastAsia="Times New Roman" w:cs="Times New Roman"/>
          <w:color w:val="000000"/>
          <w:lang w:eastAsia="cs-CZ"/>
        </w:rPr>
        <w:t xml:space="preserve">. </w:t>
      </w:r>
      <w:r w:rsidRPr="002B3645">
        <w:rPr>
          <w:rFonts w:eastAsia="Times New Roman" w:cs="Times New Roman"/>
          <w:b/>
          <w:color w:val="000000"/>
          <w:lang w:eastAsia="cs-CZ"/>
        </w:rPr>
        <w:t>Alespoň jedna z jím poskytnutých služeb</w:t>
      </w:r>
      <w:r w:rsidRPr="00721845">
        <w:rPr>
          <w:rFonts w:eastAsia="Times New Roman" w:cs="Times New Roman"/>
          <w:color w:val="000000"/>
          <w:lang w:eastAsia="cs-CZ"/>
        </w:rPr>
        <w:t xml:space="preserve"> uvedených v seznamu přitom musí mít hodnotu alespoň </w:t>
      </w:r>
      <w:r w:rsidRPr="002B3645">
        <w:rPr>
          <w:rFonts w:eastAsia="Times New Roman" w:cs="Times New Roman"/>
          <w:b/>
          <w:color w:val="000000"/>
          <w:lang w:eastAsia="cs-CZ"/>
        </w:rPr>
        <w:t>7</w:t>
      </w:r>
      <w:r>
        <w:rPr>
          <w:rFonts w:eastAsia="Times New Roman" w:cs="Times New Roman"/>
          <w:b/>
          <w:color w:val="000000"/>
          <w:lang w:eastAsia="cs-CZ"/>
        </w:rPr>
        <w:t>50 000 </w:t>
      </w:r>
      <w:r w:rsidRPr="002B3645">
        <w:rPr>
          <w:rFonts w:eastAsia="Times New Roman" w:cs="Times New Roman"/>
          <w:b/>
          <w:color w:val="000000"/>
          <w:lang w:eastAsia="cs-CZ"/>
        </w:rPr>
        <w:t>K</w:t>
      </w:r>
      <w:r>
        <w:rPr>
          <w:rFonts w:eastAsia="Times New Roman" w:cs="Times New Roman"/>
          <w:b/>
          <w:color w:val="000000"/>
          <w:lang w:eastAsia="cs-CZ"/>
        </w:rPr>
        <w:t>č</w:t>
      </w:r>
      <w:r w:rsidRPr="002B3645">
        <w:rPr>
          <w:rFonts w:eastAsia="Times New Roman" w:cs="Times New Roman"/>
          <w:b/>
          <w:color w:val="000000"/>
          <w:lang w:eastAsia="cs-CZ"/>
        </w:rPr>
        <w:t xml:space="preserve"> bez DPH.</w:t>
      </w:r>
    </w:p>
    <w:p w14:paraId="588DE745" w14:textId="77777777" w:rsidR="002B3645" w:rsidRDefault="002B3645" w:rsidP="002B3645">
      <w:pPr>
        <w:spacing w:after="0" w:line="240" w:lineRule="auto"/>
        <w:ind w:left="907"/>
        <w:jc w:val="both"/>
        <w:rPr>
          <w:rFonts w:eastAsia="Times New Roman" w:cs="Calibri"/>
          <w:lang w:eastAsia="cs-CZ"/>
        </w:rPr>
      </w:pPr>
    </w:p>
    <w:p w14:paraId="56EE1B01" w14:textId="77777777" w:rsidR="00A23AC8" w:rsidRPr="00F87673" w:rsidRDefault="00A23AC8" w:rsidP="00A23AC8">
      <w:pPr>
        <w:spacing w:after="0" w:line="240" w:lineRule="auto"/>
        <w:ind w:left="907"/>
        <w:jc w:val="both"/>
        <w:rPr>
          <w:rFonts w:eastAsia="Times New Roman" w:cs="Times New Roman"/>
          <w:strike/>
          <w:lang w:eastAsia="cs-CZ"/>
        </w:rPr>
      </w:pPr>
    </w:p>
    <w:p w14:paraId="078EE682" w14:textId="77777777" w:rsidR="00A23AC8" w:rsidRPr="00B34C4A" w:rsidRDefault="00A23AC8" w:rsidP="00A23AC8">
      <w:pPr>
        <w:spacing w:after="0" w:line="240" w:lineRule="auto"/>
        <w:ind w:left="907"/>
        <w:jc w:val="both"/>
        <w:rPr>
          <w:rFonts w:eastAsia="Times New Roman" w:cs="Times New Roman"/>
          <w:lang w:eastAsia="cs-CZ"/>
        </w:rPr>
      </w:pPr>
      <w:r w:rsidRPr="00B34C4A">
        <w:rPr>
          <w:rFonts w:eastAsia="Times New Roman" w:cs="Times New Roman"/>
          <w:lang w:eastAsia="cs-CZ"/>
        </w:rPr>
        <w:t xml:space="preserve">Doba </w:t>
      </w:r>
      <w:r w:rsidR="002B3645" w:rsidRPr="00B34C4A">
        <w:rPr>
          <w:rFonts w:eastAsia="Times New Roman" w:cs="Times New Roman"/>
          <w:lang w:eastAsia="cs-CZ"/>
        </w:rPr>
        <w:t>3</w:t>
      </w:r>
      <w:r w:rsidRPr="00B34C4A">
        <w:rPr>
          <w:rFonts w:eastAsia="Times New Roman" w:cs="Times New Roman"/>
          <w:lang w:eastAsia="cs-CZ"/>
        </w:rPr>
        <w:t xml:space="preserve"> let se považuje za splněnou, pokud byly služby v průběhu této doby dokončeny.  </w:t>
      </w:r>
    </w:p>
    <w:p w14:paraId="102DC758" w14:textId="77777777" w:rsidR="002B3645" w:rsidRPr="00B34C4A" w:rsidRDefault="002B3645" w:rsidP="00A23AC8">
      <w:pPr>
        <w:spacing w:after="0" w:line="240" w:lineRule="auto"/>
        <w:ind w:left="907"/>
        <w:jc w:val="both"/>
        <w:rPr>
          <w:rFonts w:eastAsia="Times New Roman" w:cs="Times New Roman"/>
          <w:lang w:eastAsia="cs-CZ"/>
        </w:rPr>
      </w:pPr>
    </w:p>
    <w:p w14:paraId="474544B3" w14:textId="77777777" w:rsidR="00A23AC8" w:rsidRPr="00B34C4A" w:rsidRDefault="00A23AC8" w:rsidP="00A23AC8">
      <w:pPr>
        <w:spacing w:after="0" w:line="240" w:lineRule="auto"/>
        <w:ind w:left="907"/>
        <w:jc w:val="both"/>
        <w:rPr>
          <w:rFonts w:eastAsia="Times New Roman" w:cs="Times New Roman"/>
          <w:lang w:eastAsia="cs-CZ"/>
        </w:rPr>
      </w:pPr>
      <w:r w:rsidRPr="00B34C4A">
        <w:rPr>
          <w:rFonts w:eastAsia="Times New Roman" w:cs="Times New Roman"/>
          <w:lang w:eastAsia="cs-CZ"/>
        </w:rPr>
        <w:t>Dodavatel může použít k prokázání splnění kritéria kvalifikace referenčních zakázek služby, které poskytl</w:t>
      </w:r>
    </w:p>
    <w:p w14:paraId="476956AD" w14:textId="77777777" w:rsidR="00A23AC8" w:rsidRPr="00B34C4A" w:rsidRDefault="00A23AC8" w:rsidP="00A23AC8">
      <w:pPr>
        <w:spacing w:after="0" w:line="240" w:lineRule="auto"/>
        <w:ind w:left="1418" w:hanging="425"/>
        <w:jc w:val="both"/>
        <w:rPr>
          <w:rFonts w:eastAsia="Times New Roman" w:cs="Times New Roman"/>
          <w:lang w:eastAsia="cs-CZ"/>
        </w:rPr>
      </w:pPr>
      <w:r w:rsidRPr="00B34C4A">
        <w:rPr>
          <w:rFonts w:eastAsia="Times New Roman" w:cs="Times New Roman"/>
          <w:lang w:eastAsia="cs-CZ"/>
        </w:rPr>
        <w:t>a)</w:t>
      </w:r>
      <w:r w:rsidRPr="00B34C4A">
        <w:rPr>
          <w:rFonts w:eastAsia="Times New Roman" w:cs="Times New Roman"/>
          <w:lang w:eastAsia="cs-CZ"/>
        </w:rPr>
        <w:tab/>
        <w:t>společně s jinými dodavateli, a to v rozsahu, v jakém se na plnění zakázky podílel, nebo</w:t>
      </w:r>
    </w:p>
    <w:p w14:paraId="2F2F07E9" w14:textId="77777777" w:rsidR="00A23AC8" w:rsidRPr="00FC44E6" w:rsidRDefault="00A23AC8" w:rsidP="00A23AC8">
      <w:pPr>
        <w:spacing w:after="0" w:line="240" w:lineRule="auto"/>
        <w:ind w:left="1418" w:hanging="425"/>
        <w:jc w:val="both"/>
        <w:rPr>
          <w:rFonts w:eastAsia="Times New Roman" w:cs="Times New Roman"/>
          <w:lang w:eastAsia="cs-CZ"/>
        </w:rPr>
      </w:pPr>
      <w:r w:rsidRPr="00B34C4A">
        <w:rPr>
          <w:rFonts w:eastAsia="Times New Roman" w:cs="Times New Roman"/>
          <w:lang w:eastAsia="cs-CZ"/>
        </w:rPr>
        <w:t>b)</w:t>
      </w:r>
      <w:r w:rsidRPr="00B34C4A">
        <w:rPr>
          <w:rFonts w:eastAsia="Times New Roman" w:cs="Times New Roman"/>
          <w:lang w:eastAsia="cs-CZ"/>
        </w:rPr>
        <w:tab/>
        <w:t>jako poddodavatel, a to v rozsahu, v jakém se na plnění zakázky podílel.</w:t>
      </w:r>
    </w:p>
    <w:p w14:paraId="3A4F400D" w14:textId="77777777" w:rsidR="00A23AC8" w:rsidRPr="00FC44E6" w:rsidRDefault="00A23AC8" w:rsidP="00A23AC8">
      <w:pPr>
        <w:spacing w:after="0" w:line="240" w:lineRule="auto"/>
        <w:ind w:left="907"/>
        <w:jc w:val="both"/>
        <w:rPr>
          <w:rFonts w:eastAsia="Times New Roman" w:cs="Times New Roman"/>
          <w:lang w:eastAsia="cs-CZ"/>
        </w:rPr>
      </w:pPr>
    </w:p>
    <w:p w14:paraId="0D58F45D" w14:textId="77777777" w:rsidR="00A23AC8" w:rsidRPr="00FC44E6" w:rsidRDefault="00A23AC8" w:rsidP="00A23AC8">
      <w:pPr>
        <w:spacing w:after="0" w:line="240" w:lineRule="auto"/>
        <w:ind w:left="907"/>
        <w:jc w:val="both"/>
        <w:rPr>
          <w:rFonts w:eastAsia="Times New Roman" w:cs="Times New Roman"/>
          <w:lang w:eastAsia="cs-CZ"/>
        </w:rPr>
      </w:pPr>
    </w:p>
    <w:p w14:paraId="28A34BC2" w14:textId="77777777" w:rsidR="00A23AC8" w:rsidRPr="008C3F29" w:rsidRDefault="00A23AC8" w:rsidP="00F022E2">
      <w:pPr>
        <w:numPr>
          <w:ilvl w:val="0"/>
          <w:numId w:val="23"/>
        </w:numPr>
        <w:spacing w:after="0" w:line="240" w:lineRule="auto"/>
        <w:ind w:left="907" w:hanging="340"/>
        <w:jc w:val="both"/>
        <w:rPr>
          <w:rFonts w:eastAsia="Times New Roman" w:cs="Times New Roman"/>
          <w:lang w:eastAsia="cs-CZ"/>
        </w:rPr>
      </w:pPr>
      <w:r w:rsidRPr="008C3F29">
        <w:rPr>
          <w:rFonts w:eastAsia="Times New Roman" w:cs="Times New Roman"/>
          <w:lang w:eastAsia="cs-CZ"/>
        </w:rPr>
        <w:t xml:space="preserve">Zadavatel požaduje </w:t>
      </w:r>
      <w:r w:rsidRPr="008C3F29">
        <w:rPr>
          <w:rFonts w:eastAsia="Times New Roman" w:cs="Times New Roman"/>
          <w:b/>
          <w:lang w:eastAsia="cs-CZ"/>
        </w:rPr>
        <w:t>předložení seznamu personálu dodavatele</w:t>
      </w:r>
      <w:r w:rsidRPr="008C3F29">
        <w:rPr>
          <w:rFonts w:eastAsia="Times New Roman" w:cs="Times New Roman"/>
          <w:lang w:eastAsia="cs-CZ"/>
        </w:rPr>
        <w:t xml:space="preserv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1B9E1F41" w14:textId="77777777" w:rsidR="00A23AC8" w:rsidRPr="008C3F29" w:rsidRDefault="00A23AC8" w:rsidP="00A23AC8">
      <w:pPr>
        <w:spacing w:after="0" w:line="240" w:lineRule="auto"/>
        <w:ind w:left="907"/>
        <w:jc w:val="both"/>
        <w:rPr>
          <w:rFonts w:eastAsia="Times New Roman" w:cs="Times New Roman"/>
          <w:lang w:eastAsia="cs-CZ"/>
        </w:rPr>
      </w:pPr>
    </w:p>
    <w:p w14:paraId="1C21C8EC" w14:textId="77777777" w:rsidR="00A23AC8" w:rsidRPr="008C3F29" w:rsidRDefault="00A23AC8" w:rsidP="00A23AC8">
      <w:pPr>
        <w:spacing w:after="0" w:line="240" w:lineRule="auto"/>
        <w:ind w:left="907"/>
        <w:jc w:val="both"/>
        <w:rPr>
          <w:rFonts w:eastAsia="Times New Roman" w:cs="Times New Roman"/>
          <w:lang w:eastAsia="cs-CZ"/>
        </w:rPr>
      </w:pPr>
      <w:r w:rsidRPr="008C3F29">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5725C413" w14:textId="77777777" w:rsidR="00A23AC8" w:rsidRPr="008C3F29" w:rsidRDefault="00A23AC8" w:rsidP="00A23AC8">
      <w:pPr>
        <w:spacing w:after="0" w:line="240" w:lineRule="auto"/>
        <w:ind w:left="907"/>
        <w:jc w:val="both"/>
        <w:rPr>
          <w:rFonts w:eastAsia="Times New Roman" w:cs="Times New Roman"/>
          <w:lang w:eastAsia="cs-CZ"/>
        </w:rPr>
      </w:pPr>
    </w:p>
    <w:p w14:paraId="5EDFEB89" w14:textId="77777777" w:rsidR="00A23AC8" w:rsidRPr="008C3F29" w:rsidRDefault="00A23AC8" w:rsidP="00A23AC8">
      <w:pPr>
        <w:spacing w:after="0" w:line="240" w:lineRule="auto"/>
        <w:ind w:left="907"/>
        <w:jc w:val="both"/>
        <w:rPr>
          <w:rFonts w:eastAsia="Times New Roman" w:cs="Times New Roman"/>
          <w:lang w:eastAsia="cs-CZ"/>
        </w:rPr>
      </w:pPr>
      <w:r w:rsidRPr="008C3F29">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8C3F29">
        <w:rPr>
          <w:rFonts w:eastAsia="Times New Roman" w:cs="Times New Roman"/>
          <w:b/>
          <w:lang w:eastAsia="cs-CZ"/>
        </w:rPr>
        <w:t>Informace o této skutečnosti bude uvedena v profesním životopisu</w:t>
      </w:r>
      <w:r w:rsidRPr="008C3F29">
        <w:rPr>
          <w:rFonts w:eastAsia="Times New Roman" w:cs="Times New Roman"/>
          <w:lang w:eastAsia="cs-CZ"/>
        </w:rPr>
        <w:t>. Nesplnění této podmínky může být důvodem pro vyloučení dodavatele z výběrového řízení.</w:t>
      </w:r>
    </w:p>
    <w:p w14:paraId="4F5BD06B" w14:textId="77777777" w:rsidR="00A23AC8" w:rsidRPr="008C3F29" w:rsidRDefault="00A23AC8" w:rsidP="00A23AC8">
      <w:pPr>
        <w:spacing w:after="0" w:line="240" w:lineRule="auto"/>
        <w:ind w:left="907"/>
        <w:jc w:val="both"/>
        <w:rPr>
          <w:rFonts w:eastAsia="Times New Roman" w:cs="Times New Roman"/>
          <w:lang w:eastAsia="cs-CZ"/>
        </w:rPr>
      </w:pPr>
    </w:p>
    <w:p w14:paraId="1057770F" w14:textId="77777777" w:rsidR="002B3645" w:rsidRDefault="00A23AC8" w:rsidP="00A23AC8">
      <w:pPr>
        <w:spacing w:after="0" w:line="240" w:lineRule="auto"/>
        <w:ind w:left="907"/>
        <w:jc w:val="both"/>
        <w:rPr>
          <w:rFonts w:eastAsia="Times New Roman" w:cs="Times New Roman"/>
          <w:lang w:eastAsia="cs-CZ"/>
        </w:rPr>
      </w:pPr>
      <w:r w:rsidRPr="008C3F29">
        <w:rPr>
          <w:rFonts w:eastAsia="Times New Roman" w:cs="Times New Roman"/>
          <w:lang w:eastAsia="cs-CZ"/>
        </w:rPr>
        <w:t xml:space="preserve">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w:t>
      </w:r>
    </w:p>
    <w:p w14:paraId="067F3A4B" w14:textId="77777777" w:rsidR="002B3645" w:rsidRDefault="002B3645" w:rsidP="00A23AC8">
      <w:pPr>
        <w:spacing w:after="0" w:line="240" w:lineRule="auto"/>
        <w:ind w:left="907"/>
        <w:jc w:val="both"/>
        <w:rPr>
          <w:rFonts w:eastAsia="Times New Roman" w:cs="Times New Roman"/>
          <w:lang w:eastAsia="cs-CZ"/>
        </w:rPr>
      </w:pPr>
    </w:p>
    <w:p w14:paraId="59EBF96E" w14:textId="77777777" w:rsidR="00A23AC8" w:rsidRPr="00FC44E6" w:rsidRDefault="00A23AC8" w:rsidP="00A23AC8">
      <w:pPr>
        <w:spacing w:after="0" w:line="240" w:lineRule="auto"/>
        <w:ind w:left="907"/>
        <w:jc w:val="both"/>
        <w:rPr>
          <w:rFonts w:eastAsia="Times New Roman" w:cs="Times New Roman"/>
          <w:lang w:eastAsia="cs-CZ"/>
        </w:rPr>
      </w:pPr>
      <w:r w:rsidRPr="008C3F29">
        <w:rPr>
          <w:rFonts w:eastAsia="Times New Roman" w:cs="Times New Roman"/>
          <w:lang w:eastAsia="cs-CZ"/>
        </w:rPr>
        <w:t>Pro plnění této veřejné zakázky musí mít dodavatel k dispozici odborný personál, který splňuje následující podmínky (což musí vyplývat z dodav</w:t>
      </w:r>
      <w:r w:rsidR="002B3645">
        <w:rPr>
          <w:rFonts w:eastAsia="Times New Roman" w:cs="Times New Roman"/>
          <w:lang w:eastAsia="cs-CZ"/>
        </w:rPr>
        <w:t>atelem předkládaných dokumentů):</w:t>
      </w:r>
    </w:p>
    <w:p w14:paraId="4CCCD4EA" w14:textId="77777777" w:rsidR="00A23AC8" w:rsidRDefault="00A23AC8" w:rsidP="00A23AC8">
      <w:pPr>
        <w:spacing w:after="0" w:line="240" w:lineRule="auto"/>
        <w:ind w:left="1276"/>
        <w:jc w:val="both"/>
        <w:rPr>
          <w:rFonts w:cs="Calibri"/>
        </w:rPr>
      </w:pPr>
    </w:p>
    <w:p w14:paraId="6910FAAF" w14:textId="77777777" w:rsidR="002B3645" w:rsidRDefault="002B3645" w:rsidP="00A23AC8">
      <w:pPr>
        <w:spacing w:after="0" w:line="240" w:lineRule="auto"/>
        <w:ind w:left="1276"/>
        <w:jc w:val="both"/>
        <w:rPr>
          <w:rFonts w:cs="Calibri"/>
        </w:rPr>
      </w:pPr>
    </w:p>
    <w:p w14:paraId="4B6DF812" w14:textId="77777777" w:rsidR="002B3645" w:rsidRDefault="002B3645" w:rsidP="00A23AC8">
      <w:pPr>
        <w:spacing w:after="0" w:line="240" w:lineRule="auto"/>
        <w:ind w:left="1276"/>
        <w:jc w:val="both"/>
        <w:rPr>
          <w:rFonts w:cs="Calibri"/>
        </w:rPr>
      </w:pPr>
    </w:p>
    <w:p w14:paraId="300FEDE0" w14:textId="77777777" w:rsidR="002B3645" w:rsidRPr="002B3645" w:rsidRDefault="002B3645" w:rsidP="00F022E2">
      <w:pPr>
        <w:pStyle w:val="Odstavecseseznamem"/>
        <w:numPr>
          <w:ilvl w:val="0"/>
          <w:numId w:val="24"/>
        </w:numPr>
        <w:autoSpaceDE w:val="0"/>
        <w:autoSpaceDN w:val="0"/>
        <w:spacing w:after="0" w:line="240" w:lineRule="auto"/>
        <w:ind w:firstLine="24"/>
        <w:rPr>
          <w:rFonts w:eastAsia="Times New Roman" w:cs="Times New Roman"/>
          <w:b/>
          <w:color w:val="000000"/>
          <w:lang w:eastAsia="cs-CZ"/>
        </w:rPr>
      </w:pPr>
      <w:r>
        <w:rPr>
          <w:rFonts w:eastAsia="Times New Roman" w:cs="Times New Roman"/>
          <w:b/>
          <w:color w:val="000000"/>
          <w:lang w:eastAsia="cs-CZ"/>
        </w:rPr>
        <w:lastRenderedPageBreak/>
        <w:t>v</w:t>
      </w:r>
      <w:r w:rsidRPr="002B3645">
        <w:rPr>
          <w:rFonts w:eastAsia="Times New Roman" w:cs="Times New Roman"/>
          <w:b/>
          <w:color w:val="000000"/>
          <w:lang w:eastAsia="cs-CZ"/>
        </w:rPr>
        <w:t>edoucí TPI</w:t>
      </w:r>
    </w:p>
    <w:p w14:paraId="6E258928" w14:textId="77777777" w:rsidR="002B3645" w:rsidRPr="00721845" w:rsidRDefault="002B3645" w:rsidP="00F022E2">
      <w:pPr>
        <w:numPr>
          <w:ilvl w:val="1"/>
          <w:numId w:val="24"/>
        </w:numPr>
        <w:autoSpaceDE w:val="0"/>
        <w:autoSpaceDN w:val="0"/>
        <w:spacing w:after="0" w:line="240" w:lineRule="auto"/>
        <w:ind w:left="1843" w:hanging="401"/>
        <w:rPr>
          <w:rFonts w:eastAsia="Times New Roman" w:cs="Times New Roman"/>
          <w:color w:val="000000"/>
          <w:lang w:eastAsia="cs-CZ"/>
        </w:rPr>
      </w:pPr>
      <w:r w:rsidRPr="00721845">
        <w:rPr>
          <w:rFonts w:eastAsia="Times New Roman" w:cs="Times New Roman"/>
          <w:color w:val="000000"/>
          <w:lang w:eastAsia="cs-CZ"/>
        </w:rPr>
        <w:t>vysokoškolské vzdělání</w:t>
      </w:r>
    </w:p>
    <w:p w14:paraId="310BBB1E" w14:textId="77777777" w:rsidR="002B3645" w:rsidRPr="00721845" w:rsidRDefault="002B3645" w:rsidP="00F022E2">
      <w:pPr>
        <w:numPr>
          <w:ilvl w:val="1"/>
          <w:numId w:val="24"/>
        </w:numPr>
        <w:autoSpaceDE w:val="0"/>
        <w:autoSpaceDN w:val="0"/>
        <w:spacing w:after="0" w:line="240" w:lineRule="auto"/>
        <w:rPr>
          <w:rFonts w:eastAsia="Times New Roman" w:cs="Times New Roman"/>
          <w:color w:val="000000"/>
          <w:lang w:eastAsia="cs-CZ"/>
        </w:rPr>
      </w:pPr>
      <w:r w:rsidRPr="00721845">
        <w:rPr>
          <w:rFonts w:eastAsia="Times New Roman" w:cs="Times New Roman"/>
          <w:color w:val="000000"/>
          <w:lang w:eastAsia="cs-CZ"/>
        </w:rPr>
        <w:t>doložit praxi ve výkonu činnosti TPI na železničních stavbách minimálně 2 roky</w:t>
      </w:r>
    </w:p>
    <w:p w14:paraId="2A1643D8" w14:textId="77777777" w:rsidR="002B3645" w:rsidRPr="00FF5A6B" w:rsidRDefault="002B3645" w:rsidP="00F022E2">
      <w:pPr>
        <w:numPr>
          <w:ilvl w:val="1"/>
          <w:numId w:val="24"/>
        </w:numPr>
        <w:autoSpaceDE w:val="0"/>
        <w:autoSpaceDN w:val="0"/>
        <w:spacing w:after="0" w:line="240" w:lineRule="auto"/>
        <w:rPr>
          <w:rFonts w:eastAsia="Times New Roman" w:cs="Times New Roman"/>
          <w:color w:val="000000"/>
          <w:lang w:eastAsia="cs-CZ"/>
        </w:rPr>
      </w:pPr>
      <w:r w:rsidRPr="00FF5A6B">
        <w:rPr>
          <w:rFonts w:eastAsia="Times New Roman" w:cs="Times New Roman"/>
          <w:color w:val="000000"/>
          <w:lang w:eastAsia="cs-CZ"/>
        </w:rPr>
        <w:t xml:space="preserve">doložit autorizaci </w:t>
      </w:r>
      <w:r w:rsidR="00FF5A6B" w:rsidRPr="00EF3B14">
        <w:t xml:space="preserve">v rozsahu dle §5 odst. </w:t>
      </w:r>
      <w:r w:rsidR="00FF5A6B">
        <w:t xml:space="preserve">1 „autorizovaný inženýr“ a odst. </w:t>
      </w:r>
      <w:r w:rsidR="00FF5A6B" w:rsidRPr="00EF3B14">
        <w:t>3  písm.</w:t>
      </w:r>
      <w:r w:rsidR="00FF5A6B">
        <w:t xml:space="preserve">  b</w:t>
      </w:r>
      <w:r w:rsidR="00FF5A6B" w:rsidRPr="00EF3B14">
        <w:t xml:space="preserve">) </w:t>
      </w:r>
      <w:r w:rsidR="00FF5A6B">
        <w:t>autorizačního zákona, tedy v oboru dopravní stavby</w:t>
      </w:r>
    </w:p>
    <w:p w14:paraId="3335760F" w14:textId="77777777" w:rsidR="002B3645" w:rsidRPr="00721845" w:rsidRDefault="002B3645" w:rsidP="00FF5A6B">
      <w:pPr>
        <w:autoSpaceDE w:val="0"/>
        <w:autoSpaceDN w:val="0"/>
        <w:spacing w:after="0" w:line="240" w:lineRule="auto"/>
        <w:ind w:left="1830"/>
        <w:rPr>
          <w:rFonts w:eastAsia="Times New Roman" w:cs="Times New Roman"/>
          <w:color w:val="000000"/>
          <w:lang w:eastAsia="cs-CZ"/>
        </w:rPr>
      </w:pPr>
    </w:p>
    <w:p w14:paraId="24FEE6F5" w14:textId="77777777" w:rsidR="002B3645" w:rsidRPr="002B3645" w:rsidRDefault="00FF5A6B" w:rsidP="00F022E2">
      <w:pPr>
        <w:numPr>
          <w:ilvl w:val="0"/>
          <w:numId w:val="24"/>
        </w:numPr>
        <w:autoSpaceDE w:val="0"/>
        <w:autoSpaceDN w:val="0"/>
        <w:spacing w:after="0" w:line="240" w:lineRule="auto"/>
        <w:ind w:firstLine="24"/>
        <w:jc w:val="both"/>
        <w:rPr>
          <w:rFonts w:eastAsia="Times New Roman" w:cs="Times New Roman"/>
          <w:b/>
          <w:i/>
          <w:color w:val="000000"/>
          <w:lang w:eastAsia="cs-CZ"/>
        </w:rPr>
      </w:pPr>
      <w:r>
        <w:rPr>
          <w:rFonts w:eastAsia="Times New Roman" w:cs="Times New Roman"/>
          <w:b/>
          <w:color w:val="000000"/>
          <w:lang w:eastAsia="cs-CZ"/>
        </w:rPr>
        <w:t>z</w:t>
      </w:r>
      <w:r w:rsidR="002B3645" w:rsidRPr="002B3645">
        <w:rPr>
          <w:rFonts w:eastAsia="Times New Roman" w:cs="Times New Roman"/>
          <w:b/>
          <w:color w:val="000000"/>
          <w:lang w:eastAsia="cs-CZ"/>
        </w:rPr>
        <w:t>ástupce vedoucího TPI</w:t>
      </w:r>
    </w:p>
    <w:p w14:paraId="61EEFFBF" w14:textId="77777777" w:rsidR="002B3645" w:rsidRPr="00721845" w:rsidRDefault="002B3645" w:rsidP="00F022E2">
      <w:pPr>
        <w:numPr>
          <w:ilvl w:val="1"/>
          <w:numId w:val="24"/>
        </w:numPr>
        <w:autoSpaceDE w:val="0"/>
        <w:autoSpaceDN w:val="0"/>
        <w:spacing w:after="0" w:line="240" w:lineRule="auto"/>
        <w:jc w:val="both"/>
        <w:rPr>
          <w:rFonts w:eastAsia="Times New Roman" w:cs="Times New Roman"/>
          <w:color w:val="000000"/>
          <w:lang w:eastAsia="cs-CZ"/>
        </w:rPr>
      </w:pPr>
      <w:r w:rsidRPr="00721845">
        <w:rPr>
          <w:rFonts w:eastAsia="Times New Roman" w:cs="Times New Roman"/>
          <w:color w:val="000000"/>
          <w:lang w:eastAsia="cs-CZ"/>
        </w:rPr>
        <w:t>středoškolské vzdělání</w:t>
      </w:r>
    </w:p>
    <w:p w14:paraId="28D62BD0" w14:textId="77777777" w:rsidR="002B3645" w:rsidRPr="00FF5A6B" w:rsidRDefault="002B3645" w:rsidP="00F022E2">
      <w:pPr>
        <w:numPr>
          <w:ilvl w:val="1"/>
          <w:numId w:val="24"/>
        </w:numPr>
        <w:autoSpaceDE w:val="0"/>
        <w:autoSpaceDN w:val="0"/>
        <w:spacing w:after="0" w:line="240" w:lineRule="auto"/>
        <w:jc w:val="both"/>
        <w:rPr>
          <w:rFonts w:eastAsia="Times New Roman" w:cs="Times New Roman"/>
          <w:i/>
          <w:color w:val="000000"/>
          <w:lang w:eastAsia="cs-CZ"/>
        </w:rPr>
      </w:pPr>
      <w:r w:rsidRPr="00721845">
        <w:rPr>
          <w:rFonts w:eastAsia="Times New Roman" w:cs="Times New Roman"/>
          <w:color w:val="000000"/>
          <w:lang w:eastAsia="cs-CZ"/>
        </w:rPr>
        <w:t>doložit praxi ve výkonu činnosti TPI na železničních stavbách minimálně 2 roky</w:t>
      </w:r>
    </w:p>
    <w:p w14:paraId="3B5B93D8" w14:textId="77777777" w:rsidR="00FF5A6B" w:rsidRPr="00FF5A6B" w:rsidRDefault="00FF5A6B" w:rsidP="00F022E2">
      <w:pPr>
        <w:numPr>
          <w:ilvl w:val="1"/>
          <w:numId w:val="24"/>
        </w:numPr>
        <w:autoSpaceDE w:val="0"/>
        <w:autoSpaceDN w:val="0"/>
        <w:spacing w:after="0" w:line="240" w:lineRule="auto"/>
        <w:jc w:val="both"/>
        <w:rPr>
          <w:rFonts w:eastAsia="Times New Roman" w:cs="Times New Roman"/>
          <w:color w:val="000000"/>
          <w:lang w:eastAsia="cs-CZ"/>
        </w:rPr>
      </w:pPr>
      <w:r w:rsidRPr="009D4D63">
        <w:rPr>
          <w:rFonts w:eastAsia="Times New Roman" w:cs="Times New Roman"/>
          <w:color w:val="000000"/>
          <w:lang w:eastAsia="cs-CZ"/>
        </w:rPr>
        <w:t xml:space="preserve">doložit </w:t>
      </w:r>
      <w:r w:rsidR="002B3645" w:rsidRPr="00FF5A6B">
        <w:rPr>
          <w:rFonts w:eastAsia="Times New Roman" w:cs="Times New Roman"/>
          <w:color w:val="000000"/>
          <w:lang w:eastAsia="cs-CZ"/>
        </w:rPr>
        <w:t>autorizac</w:t>
      </w:r>
      <w:r>
        <w:rPr>
          <w:rFonts w:eastAsia="Times New Roman" w:cs="Times New Roman"/>
          <w:color w:val="000000"/>
          <w:lang w:eastAsia="cs-CZ"/>
        </w:rPr>
        <w:t>i</w:t>
      </w:r>
      <w:r w:rsidR="002B3645" w:rsidRPr="00FF5A6B">
        <w:rPr>
          <w:rFonts w:eastAsia="Times New Roman" w:cs="Times New Roman"/>
          <w:color w:val="000000"/>
          <w:lang w:eastAsia="cs-CZ"/>
        </w:rPr>
        <w:t xml:space="preserve"> </w:t>
      </w:r>
      <w:r w:rsidRPr="00EF3B14">
        <w:t xml:space="preserve">v rozsahu dle §5 </w:t>
      </w:r>
      <w:r w:rsidR="002B3645" w:rsidRPr="00FF5A6B">
        <w:rPr>
          <w:rFonts w:eastAsia="Times New Roman" w:cs="Times New Roman"/>
          <w:color w:val="000000"/>
          <w:lang w:eastAsia="cs-CZ"/>
        </w:rPr>
        <w:t>minimálně ve stupni dle odst</w:t>
      </w:r>
      <w:r>
        <w:rPr>
          <w:rFonts w:eastAsia="Times New Roman" w:cs="Times New Roman"/>
          <w:color w:val="000000"/>
          <w:lang w:eastAsia="cs-CZ"/>
        </w:rPr>
        <w:t>.</w:t>
      </w:r>
      <w:r w:rsidR="002B3645" w:rsidRPr="00FF5A6B">
        <w:rPr>
          <w:rFonts w:eastAsia="Times New Roman" w:cs="Times New Roman"/>
          <w:color w:val="000000"/>
          <w:lang w:eastAsia="cs-CZ"/>
        </w:rPr>
        <w:t xml:space="preserve"> 2 „</w:t>
      </w:r>
      <w:r>
        <w:rPr>
          <w:rFonts w:eastAsia="Times New Roman" w:cs="Times New Roman"/>
          <w:color w:val="000000"/>
          <w:lang w:eastAsia="cs-CZ"/>
        </w:rPr>
        <w:t xml:space="preserve">autorizovaný </w:t>
      </w:r>
      <w:r w:rsidR="002B3645" w:rsidRPr="00FF5A6B">
        <w:rPr>
          <w:rFonts w:eastAsia="Times New Roman" w:cs="Times New Roman"/>
          <w:color w:val="000000"/>
          <w:lang w:eastAsia="cs-CZ"/>
        </w:rPr>
        <w:t>technik</w:t>
      </w:r>
      <w:r>
        <w:rPr>
          <w:rFonts w:eastAsia="Times New Roman" w:cs="Times New Roman"/>
          <w:color w:val="000000"/>
          <w:lang w:eastAsia="cs-CZ"/>
        </w:rPr>
        <w:t>“</w:t>
      </w:r>
      <w:r w:rsidR="002B3645" w:rsidRPr="00FF5A6B">
        <w:rPr>
          <w:rFonts w:eastAsia="Times New Roman" w:cs="Times New Roman"/>
          <w:color w:val="000000"/>
          <w:lang w:eastAsia="cs-CZ"/>
        </w:rPr>
        <w:t xml:space="preserve"> </w:t>
      </w:r>
      <w:r w:rsidR="00F022E2">
        <w:rPr>
          <w:rFonts w:eastAsia="Times New Roman" w:cs="Times New Roman"/>
          <w:color w:val="000000"/>
          <w:lang w:eastAsia="cs-CZ"/>
        </w:rPr>
        <w:t xml:space="preserve">a dle </w:t>
      </w:r>
      <w:r w:rsidR="002B3645" w:rsidRPr="00FF5A6B">
        <w:rPr>
          <w:rFonts w:eastAsia="Times New Roman" w:cs="Times New Roman"/>
          <w:color w:val="000000"/>
          <w:lang w:eastAsia="cs-CZ"/>
        </w:rPr>
        <w:t xml:space="preserve"> odst</w:t>
      </w:r>
      <w:r>
        <w:rPr>
          <w:rFonts w:eastAsia="Times New Roman" w:cs="Times New Roman"/>
          <w:color w:val="000000"/>
          <w:lang w:eastAsia="cs-CZ"/>
        </w:rPr>
        <w:t>.</w:t>
      </w:r>
      <w:r w:rsidR="002B3645" w:rsidRPr="00FF5A6B">
        <w:rPr>
          <w:rFonts w:eastAsia="Times New Roman" w:cs="Times New Roman"/>
          <w:color w:val="000000"/>
          <w:lang w:eastAsia="cs-CZ"/>
        </w:rPr>
        <w:t xml:space="preserve"> 3</w:t>
      </w:r>
      <w:r>
        <w:rPr>
          <w:rFonts w:eastAsia="Times New Roman" w:cs="Times New Roman"/>
          <w:color w:val="000000"/>
          <w:lang w:eastAsia="cs-CZ"/>
        </w:rPr>
        <w:t xml:space="preserve"> </w:t>
      </w:r>
      <w:r w:rsidR="002B3645" w:rsidRPr="00FF5A6B">
        <w:rPr>
          <w:rFonts w:eastAsia="Times New Roman" w:cs="Times New Roman"/>
          <w:color w:val="000000"/>
          <w:lang w:eastAsia="cs-CZ"/>
        </w:rPr>
        <w:t xml:space="preserve"> písmeno b</w:t>
      </w:r>
      <w:r>
        <w:rPr>
          <w:rFonts w:eastAsia="Times New Roman" w:cs="Times New Roman"/>
          <w:color w:val="000000"/>
          <w:lang w:eastAsia="cs-CZ"/>
        </w:rPr>
        <w:t xml:space="preserve">) </w:t>
      </w:r>
      <w:r>
        <w:t>autorizačního zákona, tedy v oboru dopravní stavby</w:t>
      </w:r>
    </w:p>
    <w:p w14:paraId="434391AC" w14:textId="77777777" w:rsidR="00F01FED" w:rsidRDefault="00F01FED" w:rsidP="00FF5A6B">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14:paraId="123842E9" w14:textId="77777777" w:rsidR="002B3645" w:rsidRPr="00F01FED" w:rsidRDefault="002B3645" w:rsidP="00F01FED">
      <w:pPr>
        <w:spacing w:after="0" w:line="240" w:lineRule="auto"/>
        <w:ind w:left="426"/>
        <w:jc w:val="both"/>
        <w:rPr>
          <w:rFonts w:eastAsia="Times New Roman" w:cs="Times New Roman"/>
          <w:lang w:eastAsia="cs-CZ"/>
        </w:rPr>
      </w:pPr>
    </w:p>
    <w:p w14:paraId="136BACCE" w14:textId="77777777" w:rsidR="00F01FED" w:rsidRPr="00F01FED" w:rsidRDefault="00F01FED" w:rsidP="00F022E2">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4D10B3E"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02A90A0A"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29F2E42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66282AD9" w14:textId="3D0D2104"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E00C6E3"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6EDAB633" w14:textId="3085B80B"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14:paraId="578CA428" w14:textId="77777777" w:rsidR="009D4D63" w:rsidRPr="00FC44E6" w:rsidRDefault="00F01FED" w:rsidP="009D4D63">
      <w:pPr>
        <w:spacing w:before="120" w:after="0" w:line="240" w:lineRule="auto"/>
        <w:ind w:left="426"/>
        <w:jc w:val="both"/>
        <w:rPr>
          <w:rFonts w:eastAsia="Times New Roman" w:cs="Times New Roman"/>
          <w:lang w:eastAsia="cs-CZ"/>
        </w:rPr>
      </w:pPr>
      <w:r w:rsidRPr="009D4D63">
        <w:rPr>
          <w:rFonts w:eastAsia="Times New Roman" w:cs="Times New Roman"/>
          <w:lang w:eastAsia="cs-CZ"/>
        </w:rP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w:t>
      </w:r>
      <w:r w:rsidRPr="009D4D63">
        <w:rPr>
          <w:rFonts w:eastAsia="Times New Roman" w:cs="Times New Roman"/>
          <w:lang w:eastAsia="cs-CZ"/>
        </w:rPr>
        <w:lastRenderedPageBreak/>
        <w:t>doklad o jejich odborné způsobilosti k výkonu předmětných regulovaných činností na území České republiky jako podmínku pro uzavření smlouvy na plnění předmětu veřejné zakázky.</w:t>
      </w:r>
      <w:r w:rsidR="009D4D63" w:rsidRPr="009D4D63">
        <w:rPr>
          <w:rFonts w:eastAsia="Times New Roman" w:cs="Times New Roman"/>
          <w:lang w:eastAsia="cs-CZ"/>
        </w:rPr>
        <w:t xml:space="preserve"> </w:t>
      </w:r>
    </w:p>
    <w:p w14:paraId="49828672" w14:textId="77777777" w:rsidR="009D4D63" w:rsidRPr="00FC44E6" w:rsidRDefault="009D4D63" w:rsidP="00F022E2">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Pr>
          <w:rFonts w:eastAsia="Times New Roman" w:cs="Times New Roman"/>
          <w:lang w:eastAsia="cs-CZ"/>
        </w:rPr>
        <w:t>.</w:t>
      </w:r>
    </w:p>
    <w:p w14:paraId="2F6C9D2E" w14:textId="77777777" w:rsidR="00F01FED" w:rsidRPr="00F01FED" w:rsidRDefault="00F01FED" w:rsidP="00F01FED">
      <w:pPr>
        <w:spacing w:after="0" w:line="240" w:lineRule="auto"/>
        <w:ind w:left="426"/>
        <w:jc w:val="both"/>
        <w:rPr>
          <w:rFonts w:eastAsia="Times New Roman" w:cs="Times New Roman"/>
          <w:lang w:eastAsia="cs-CZ"/>
        </w:rPr>
      </w:pPr>
    </w:p>
    <w:p w14:paraId="74D6B86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6C6D980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436DC5A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65450078"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232FE326"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7F29DD5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41CC606"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5EE573DF"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39B2BD9"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12EDE4A6"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4B696C5A" w14:textId="343AC927" w:rsidR="00F01FED" w:rsidRDefault="00F01FED" w:rsidP="00F01FED">
      <w:pPr>
        <w:spacing w:after="0" w:line="240" w:lineRule="auto"/>
        <w:ind w:left="1701" w:hanging="1701"/>
        <w:jc w:val="both"/>
        <w:rPr>
          <w:rFonts w:eastAsia="Times New Roman" w:cs="Times New Roman"/>
          <w:color w:val="000000"/>
          <w:lang w:eastAsia="cs-CZ"/>
        </w:rPr>
      </w:pPr>
    </w:p>
    <w:p w14:paraId="266E8D71" w14:textId="77777777" w:rsidR="00F01FED" w:rsidRPr="00F01FED" w:rsidRDefault="00F01FED" w:rsidP="00F022E2">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lastRenderedPageBreak/>
        <w:t>Poddodavatelské omezení</w:t>
      </w:r>
    </w:p>
    <w:p w14:paraId="7A34EC3B" w14:textId="77777777" w:rsidR="009D4D63" w:rsidRDefault="009D4D63" w:rsidP="009D4D63">
      <w:pPr>
        <w:autoSpaceDE w:val="0"/>
        <w:autoSpaceDN w:val="0"/>
        <w:spacing w:after="0" w:line="240" w:lineRule="auto"/>
        <w:ind w:left="457"/>
        <w:jc w:val="both"/>
        <w:rPr>
          <w:rFonts w:eastAsia="Times New Roman" w:cs="Times New Roman"/>
          <w:lang w:eastAsia="cs-CZ"/>
        </w:rPr>
      </w:pPr>
    </w:p>
    <w:p w14:paraId="5B579EE0" w14:textId="77777777" w:rsidR="00F01FED" w:rsidRPr="00F01FED" w:rsidRDefault="00F01FED" w:rsidP="009D4D63">
      <w:pPr>
        <w:autoSpaceDE w:val="0"/>
        <w:autoSpaceDN w:val="0"/>
        <w:spacing w:after="0" w:line="240" w:lineRule="auto"/>
        <w:ind w:left="457"/>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4B76D290" w14:textId="77777777" w:rsidR="00F01FED" w:rsidRPr="00F01FED" w:rsidRDefault="00F01FED" w:rsidP="00F01FED">
      <w:pPr>
        <w:spacing w:after="0" w:line="240" w:lineRule="auto"/>
        <w:ind w:left="457"/>
        <w:jc w:val="both"/>
        <w:rPr>
          <w:rFonts w:eastAsia="Times New Roman" w:cs="Times New Roman"/>
          <w:highlight w:val="green"/>
          <w:lang w:eastAsia="cs-CZ"/>
        </w:rPr>
      </w:pPr>
    </w:p>
    <w:p w14:paraId="2878BA54"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3A90DE17" w14:textId="77777777" w:rsidR="00F01FED" w:rsidRPr="00F01FED" w:rsidRDefault="00F01FED" w:rsidP="00F022E2">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62A4ED53"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6C31623D" w14:textId="77777777" w:rsidR="00F01FED" w:rsidRPr="00F01FED" w:rsidRDefault="00F01FED" w:rsidP="00F01FED">
      <w:pPr>
        <w:spacing w:after="0" w:line="240" w:lineRule="auto"/>
        <w:ind w:left="426"/>
        <w:jc w:val="both"/>
        <w:rPr>
          <w:rFonts w:eastAsia="Times New Roman" w:cs="Times New Roman"/>
          <w:lang w:eastAsia="cs-CZ"/>
        </w:rPr>
      </w:pPr>
    </w:p>
    <w:p w14:paraId="3D92BD3D" w14:textId="77777777" w:rsidR="00F01FED" w:rsidRPr="009D4D63"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w:t>
      </w:r>
      <w:r w:rsidRPr="009D4D63">
        <w:rPr>
          <w:rFonts w:eastAsia="Times New Roman" w:cs="Times New Roman"/>
          <w:lang w:eastAsia="cs-CZ"/>
        </w:rPr>
        <w:t>uvedená v čl. 7.1 závazného vzoru smlouvy.</w:t>
      </w:r>
    </w:p>
    <w:p w14:paraId="4172A966" w14:textId="29B0098A" w:rsidR="00F01FED" w:rsidRDefault="00F01FED" w:rsidP="00F01FED">
      <w:pPr>
        <w:spacing w:after="0" w:line="240" w:lineRule="auto"/>
        <w:ind w:left="1701" w:hanging="1701"/>
        <w:jc w:val="both"/>
        <w:rPr>
          <w:rFonts w:eastAsia="Times New Roman" w:cs="Times New Roman"/>
          <w:color w:val="000000"/>
          <w:lang w:eastAsia="cs-CZ"/>
        </w:rPr>
      </w:pPr>
    </w:p>
    <w:p w14:paraId="616ABDD6" w14:textId="77777777" w:rsidR="00444B83" w:rsidRPr="00F01FED" w:rsidRDefault="00444B83" w:rsidP="00F01FED">
      <w:pPr>
        <w:spacing w:after="0" w:line="240" w:lineRule="auto"/>
        <w:ind w:left="1701" w:hanging="1701"/>
        <w:jc w:val="both"/>
        <w:rPr>
          <w:rFonts w:eastAsia="Times New Roman" w:cs="Times New Roman"/>
          <w:color w:val="000000"/>
          <w:lang w:eastAsia="cs-CZ"/>
        </w:rPr>
      </w:pPr>
    </w:p>
    <w:p w14:paraId="66D97888" w14:textId="77777777" w:rsidR="00F01FED" w:rsidRPr="00F01FED" w:rsidRDefault="00F01FED" w:rsidP="00F022E2">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3FF1E860" w14:textId="669B5132" w:rsidR="00F01FED" w:rsidRDefault="00F01FED" w:rsidP="00F01FED">
      <w:pPr>
        <w:spacing w:after="0" w:line="240" w:lineRule="auto"/>
        <w:ind w:left="1701" w:hanging="1701"/>
        <w:jc w:val="both"/>
        <w:rPr>
          <w:rFonts w:eastAsia="Times New Roman" w:cs="Times New Roman"/>
          <w:color w:val="000000"/>
          <w:lang w:eastAsia="cs-CZ"/>
        </w:rPr>
      </w:pPr>
    </w:p>
    <w:p w14:paraId="6F86C779" w14:textId="77777777" w:rsidR="00444B83" w:rsidRPr="00F01FED" w:rsidRDefault="00444B83" w:rsidP="00F01FED">
      <w:pPr>
        <w:spacing w:after="0" w:line="240" w:lineRule="auto"/>
        <w:ind w:left="1701" w:hanging="1701"/>
        <w:jc w:val="both"/>
        <w:rPr>
          <w:rFonts w:eastAsia="Times New Roman" w:cs="Times New Roman"/>
          <w:color w:val="000000"/>
          <w:lang w:eastAsia="cs-CZ"/>
        </w:rPr>
      </w:pPr>
    </w:p>
    <w:p w14:paraId="3E6C8517" w14:textId="77777777" w:rsidR="00F01FED" w:rsidRPr="00F01FED" w:rsidRDefault="00F01FED" w:rsidP="00F022E2">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643A918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0357E3E7" w14:textId="77777777" w:rsidR="00444B83" w:rsidRDefault="00444B83" w:rsidP="00F01FED">
      <w:pPr>
        <w:spacing w:after="0" w:line="240" w:lineRule="auto"/>
        <w:ind w:left="426"/>
        <w:jc w:val="both"/>
        <w:rPr>
          <w:rFonts w:eastAsia="Times New Roman" w:cs="Times New Roman"/>
          <w:lang w:eastAsia="cs-CZ"/>
        </w:rPr>
      </w:pPr>
    </w:p>
    <w:p w14:paraId="35ECED03" w14:textId="0D7CAF2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w:t>
      </w:r>
      <w:proofErr w:type="gramStart"/>
      <w:r w:rsidRPr="00F01FED">
        <w:rPr>
          <w:rFonts w:eastAsia="Times New Roman" w:cs="Times New Roman"/>
          <w:lang w:eastAsia="cs-CZ"/>
        </w:rPr>
        <w:t>této</w:t>
      </w:r>
      <w:proofErr w:type="gramEnd"/>
      <w:r w:rsidRPr="00F01FED">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5D4D5C30" w14:textId="77777777" w:rsidR="00F01FED" w:rsidRPr="00F01FED" w:rsidRDefault="00F01FED" w:rsidP="00F01FED">
      <w:pPr>
        <w:spacing w:after="0" w:line="240" w:lineRule="auto"/>
        <w:ind w:left="426"/>
        <w:jc w:val="both"/>
        <w:rPr>
          <w:rFonts w:eastAsia="Times New Roman" w:cs="Times New Roman"/>
          <w:lang w:eastAsia="cs-CZ"/>
        </w:rPr>
      </w:pPr>
    </w:p>
    <w:p w14:paraId="7BD67DF1" w14:textId="116C82F6" w:rsidR="00F01FED" w:rsidRPr="00D8181A" w:rsidRDefault="00F01FED" w:rsidP="00F01FED">
      <w:pPr>
        <w:spacing w:after="0" w:line="240" w:lineRule="auto"/>
        <w:ind w:left="426"/>
        <w:jc w:val="both"/>
        <w:rPr>
          <w:rFonts w:eastAsia="Times New Roman" w:cs="Times New Roman"/>
          <w:b/>
          <w:lang w:eastAsia="cs-CZ"/>
        </w:rPr>
      </w:pPr>
      <w:r w:rsidRPr="00D8181A">
        <w:rPr>
          <w:rFonts w:eastAsia="Times New Roman" w:cs="Times New Roman"/>
          <w:b/>
          <w:lang w:eastAsia="cs-CZ"/>
        </w:rPr>
        <w:t>Nabídky musí být podány nejpozději</w:t>
      </w:r>
      <w:r w:rsidRPr="00D8181A">
        <w:rPr>
          <w:rFonts w:eastAsia="Times New Roman" w:cs="Times New Roman"/>
          <w:lang w:eastAsia="cs-CZ"/>
        </w:rPr>
        <w:t xml:space="preserve"> </w:t>
      </w:r>
      <w:r w:rsidRPr="00D8181A">
        <w:rPr>
          <w:rFonts w:eastAsia="Times New Roman" w:cs="Times New Roman"/>
          <w:b/>
          <w:lang w:eastAsia="cs-CZ"/>
        </w:rPr>
        <w:t xml:space="preserve">do </w:t>
      </w:r>
      <w:r w:rsidR="009D4D63" w:rsidRPr="00D8181A">
        <w:rPr>
          <w:rFonts w:eastAsia="Times New Roman" w:cs="Times New Roman"/>
          <w:b/>
          <w:lang w:eastAsia="cs-CZ"/>
        </w:rPr>
        <w:t>2</w:t>
      </w:r>
      <w:r w:rsidR="00904122" w:rsidRPr="00D8181A">
        <w:rPr>
          <w:rFonts w:eastAsia="Times New Roman" w:cs="Times New Roman"/>
          <w:b/>
          <w:lang w:eastAsia="cs-CZ"/>
        </w:rPr>
        <w:t>9</w:t>
      </w:r>
      <w:r w:rsidR="009D4D63" w:rsidRPr="00D8181A">
        <w:rPr>
          <w:rFonts w:eastAsia="Times New Roman" w:cs="Times New Roman"/>
          <w:b/>
          <w:lang w:eastAsia="cs-CZ"/>
        </w:rPr>
        <w:t>. 1. 20201</w:t>
      </w:r>
      <w:r w:rsidRPr="00D8181A">
        <w:rPr>
          <w:rFonts w:eastAsia="Times New Roman" w:cs="Times New Roman"/>
          <w:b/>
          <w:lang w:eastAsia="cs-CZ"/>
        </w:rPr>
        <w:t xml:space="preserve"> do </w:t>
      </w:r>
      <w:r w:rsidR="00B34C4A" w:rsidRPr="00D8181A">
        <w:rPr>
          <w:rFonts w:eastAsia="Times New Roman" w:cs="Times New Roman"/>
          <w:b/>
          <w:lang w:eastAsia="cs-CZ"/>
        </w:rPr>
        <w:t>8</w:t>
      </w:r>
      <w:r w:rsidR="009D4D63" w:rsidRPr="00D8181A">
        <w:rPr>
          <w:rFonts w:eastAsia="Times New Roman" w:cs="Times New Roman"/>
          <w:b/>
          <w:lang w:eastAsia="cs-CZ"/>
        </w:rPr>
        <w:t>:00</w:t>
      </w:r>
      <w:r w:rsidRPr="00D8181A">
        <w:rPr>
          <w:rFonts w:eastAsia="Times New Roman" w:cs="Times New Roman"/>
          <w:b/>
          <w:lang w:eastAsia="cs-CZ"/>
        </w:rPr>
        <w:t xml:space="preserve"> hodin.</w:t>
      </w:r>
    </w:p>
    <w:p w14:paraId="1EBB6EF7"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3"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01FED">
        <w:rPr>
          <w:rFonts w:eastAsia="Times New Roman" w:cs="Times New Roman"/>
          <w:lang w:eastAsia="cs-CZ"/>
        </w:rPr>
        <w:t>rar</w:t>
      </w:r>
      <w:proofErr w:type="spellEnd"/>
      <w:r w:rsidRPr="00F01FED">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179CC9FB" w14:textId="77777777" w:rsidR="00F01FED" w:rsidRPr="00F01FED" w:rsidRDefault="00F01FED" w:rsidP="00F01FED">
      <w:pPr>
        <w:spacing w:after="0" w:line="240" w:lineRule="auto"/>
        <w:ind w:left="426"/>
        <w:rPr>
          <w:rFonts w:eastAsia="Times New Roman" w:cs="Times New Roman"/>
          <w:lang w:eastAsia="cs-CZ"/>
        </w:rPr>
      </w:pPr>
    </w:p>
    <w:p w14:paraId="74FD6A43"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38E28281" w14:textId="77777777" w:rsidR="00F01FED" w:rsidRPr="00F01FED" w:rsidRDefault="00F01FED" w:rsidP="00F01FED">
      <w:pPr>
        <w:spacing w:after="0" w:line="240" w:lineRule="auto"/>
        <w:ind w:left="426"/>
        <w:rPr>
          <w:rFonts w:eastAsia="Times New Roman" w:cs="Times New Roman"/>
          <w:lang w:eastAsia="cs-CZ"/>
        </w:rPr>
      </w:pPr>
    </w:p>
    <w:p w14:paraId="64B55392" w14:textId="3C7EEB7B" w:rsid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6C1C9F21" w14:textId="21EF4AEC" w:rsidR="00B34C4A" w:rsidRDefault="00B34C4A" w:rsidP="00F01FED">
      <w:pPr>
        <w:spacing w:after="0" w:line="240" w:lineRule="auto"/>
        <w:ind w:left="426"/>
        <w:rPr>
          <w:rFonts w:eastAsia="Times New Roman" w:cs="Times New Roman"/>
          <w:lang w:eastAsia="cs-CZ"/>
        </w:rPr>
      </w:pPr>
    </w:p>
    <w:p w14:paraId="741A123A" w14:textId="4D3AE6EA" w:rsidR="00B34C4A" w:rsidRDefault="00B34C4A" w:rsidP="00F01FED">
      <w:pPr>
        <w:spacing w:after="0" w:line="240" w:lineRule="auto"/>
        <w:ind w:left="426"/>
        <w:rPr>
          <w:rFonts w:eastAsia="Times New Roman" w:cs="Times New Roman"/>
          <w:lang w:eastAsia="cs-CZ"/>
        </w:rPr>
      </w:pPr>
    </w:p>
    <w:p w14:paraId="67B983EF" w14:textId="77777777" w:rsidR="00B34C4A" w:rsidRPr="00F01FED" w:rsidRDefault="00B34C4A" w:rsidP="00F01FED">
      <w:pPr>
        <w:spacing w:after="0" w:line="240" w:lineRule="auto"/>
        <w:ind w:left="426"/>
        <w:rPr>
          <w:rFonts w:eastAsia="Times New Roman" w:cs="Times New Roman"/>
          <w:lang w:eastAsia="cs-CZ"/>
        </w:rPr>
      </w:pPr>
    </w:p>
    <w:p w14:paraId="7F4C0108" w14:textId="77777777" w:rsidR="00F01FED" w:rsidRPr="00F01FED" w:rsidRDefault="00F01FED" w:rsidP="00F022E2">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lastRenderedPageBreak/>
        <w:t>Jazyk nabídek, požadavky na zpracování nabídek, jejich obsah a na způsob zpracování nabídkové ceny:</w:t>
      </w:r>
    </w:p>
    <w:p w14:paraId="21D08DF0"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58E1F7BE" w14:textId="77777777" w:rsidR="00F01FED" w:rsidRPr="00F01FED" w:rsidRDefault="00F01FED" w:rsidP="00F01FED">
      <w:pPr>
        <w:spacing w:after="0" w:line="240" w:lineRule="auto"/>
        <w:ind w:left="426"/>
        <w:jc w:val="both"/>
        <w:rPr>
          <w:rFonts w:eastAsia="Times New Roman" w:cs="Times New Roman"/>
          <w:lang w:eastAsia="cs-CZ"/>
        </w:rPr>
      </w:pPr>
      <w:bookmarkStart w:id="0" w:name="_Ref324339872"/>
    </w:p>
    <w:p w14:paraId="6FEA1FC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0"/>
    <w:p w14:paraId="03D1AA0D" w14:textId="77777777" w:rsidR="00F01FED" w:rsidRPr="00F01FED" w:rsidRDefault="00F01FED" w:rsidP="00F01FED">
      <w:pPr>
        <w:spacing w:after="0" w:line="240" w:lineRule="auto"/>
        <w:ind w:left="426"/>
        <w:jc w:val="both"/>
        <w:rPr>
          <w:rFonts w:eastAsia="Times New Roman" w:cs="Times New Roman"/>
          <w:lang w:eastAsia="cs-CZ"/>
        </w:rPr>
      </w:pPr>
    </w:p>
    <w:p w14:paraId="1D75745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3DFCE940" w14:textId="77777777" w:rsidR="00F01FED" w:rsidRPr="00F01FED" w:rsidRDefault="00F01FED" w:rsidP="00F01FED">
      <w:pPr>
        <w:spacing w:after="0" w:line="240" w:lineRule="auto"/>
        <w:ind w:left="426"/>
        <w:jc w:val="both"/>
        <w:rPr>
          <w:rFonts w:eastAsia="Times New Roman" w:cs="Times New Roman"/>
          <w:u w:val="single"/>
          <w:lang w:eastAsia="cs-CZ"/>
        </w:rPr>
      </w:pPr>
    </w:p>
    <w:p w14:paraId="2A8D0635" w14:textId="77777777" w:rsidR="00F01FED" w:rsidRPr="00BA052F" w:rsidRDefault="00F01FED" w:rsidP="00F022E2">
      <w:pPr>
        <w:numPr>
          <w:ilvl w:val="0"/>
          <w:numId w:val="13"/>
        </w:numPr>
        <w:spacing w:after="0" w:line="240" w:lineRule="auto"/>
        <w:ind w:left="1134" w:hanging="425"/>
        <w:jc w:val="both"/>
        <w:rPr>
          <w:rFonts w:eastAsia="Times New Roman" w:cs="Times New Roman"/>
          <w:lang w:eastAsia="cs-CZ"/>
        </w:rPr>
      </w:pPr>
      <w:r w:rsidRPr="00BA052F">
        <w:rPr>
          <w:rFonts w:eastAsia="Times New Roman" w:cs="Times New Roman"/>
          <w:lang w:eastAsia="cs-CZ"/>
        </w:rPr>
        <w:t>všeobecné informace o dodavateli (příloha č. 1 Výzvy)</w:t>
      </w:r>
    </w:p>
    <w:p w14:paraId="7F33DD71" w14:textId="77777777" w:rsidR="00F01FED" w:rsidRPr="00BA052F" w:rsidRDefault="00F01FED" w:rsidP="00F022E2">
      <w:pPr>
        <w:numPr>
          <w:ilvl w:val="0"/>
          <w:numId w:val="13"/>
        </w:numPr>
        <w:spacing w:after="0" w:line="240" w:lineRule="auto"/>
        <w:ind w:hanging="437"/>
        <w:jc w:val="both"/>
        <w:rPr>
          <w:rFonts w:eastAsia="Times New Roman" w:cs="Times New Roman"/>
          <w:lang w:eastAsia="cs-CZ"/>
        </w:rPr>
      </w:pPr>
      <w:r w:rsidRPr="00BA052F">
        <w:rPr>
          <w:rFonts w:eastAsia="Times New Roman" w:cs="Times New Roman"/>
          <w:lang w:eastAsia="cs-CZ"/>
        </w:rPr>
        <w:t>návrh smlouvy o dílo,</w:t>
      </w:r>
    </w:p>
    <w:p w14:paraId="03C32F1E" w14:textId="77777777" w:rsidR="00F01FED" w:rsidRPr="00BA052F" w:rsidRDefault="00F01FED" w:rsidP="00F022E2">
      <w:pPr>
        <w:numPr>
          <w:ilvl w:val="0"/>
          <w:numId w:val="13"/>
        </w:numPr>
        <w:spacing w:after="0" w:line="240" w:lineRule="auto"/>
        <w:ind w:hanging="437"/>
        <w:jc w:val="both"/>
        <w:rPr>
          <w:rFonts w:eastAsia="Times New Roman" w:cs="Times New Roman"/>
          <w:lang w:eastAsia="cs-CZ"/>
        </w:rPr>
      </w:pPr>
      <w:r w:rsidRPr="00BA052F">
        <w:rPr>
          <w:rFonts w:eastAsia="Times New Roman" w:cs="Times New Roman"/>
          <w:lang w:eastAsia="cs-CZ"/>
        </w:rPr>
        <w:t>plná moc či pověření, je-li tohoto dokumentu třeba,</w:t>
      </w:r>
    </w:p>
    <w:p w14:paraId="71F33723" w14:textId="5788742B" w:rsidR="00F01FED" w:rsidRPr="00444B83" w:rsidRDefault="00F01FED" w:rsidP="00F022E2">
      <w:pPr>
        <w:numPr>
          <w:ilvl w:val="0"/>
          <w:numId w:val="13"/>
        </w:numPr>
        <w:spacing w:after="0" w:line="240" w:lineRule="auto"/>
        <w:ind w:hanging="437"/>
        <w:jc w:val="both"/>
        <w:rPr>
          <w:rFonts w:eastAsia="Times New Roman" w:cs="Times New Roman"/>
          <w:lang w:eastAsia="cs-CZ"/>
        </w:rPr>
      </w:pPr>
      <w:r w:rsidRPr="00BA052F">
        <w:rPr>
          <w:rFonts w:eastAsia="Times New Roman" w:cs="Times New Roman"/>
          <w:lang w:eastAsia="cs-CZ"/>
        </w:rPr>
        <w:t>cenová kalkulace</w:t>
      </w:r>
      <w:r w:rsidRPr="00444B83">
        <w:rPr>
          <w:rFonts w:eastAsia="Times New Roman" w:cs="Times New Roman"/>
          <w:lang w:eastAsia="cs-CZ"/>
        </w:rPr>
        <w:t>,</w:t>
      </w:r>
    </w:p>
    <w:p w14:paraId="1A971E1F" w14:textId="77777777" w:rsidR="00F01FED" w:rsidRPr="00BA052F" w:rsidRDefault="00F01FED" w:rsidP="00F022E2">
      <w:pPr>
        <w:numPr>
          <w:ilvl w:val="0"/>
          <w:numId w:val="13"/>
        </w:numPr>
        <w:spacing w:after="0" w:line="240" w:lineRule="auto"/>
        <w:ind w:hanging="437"/>
        <w:jc w:val="both"/>
        <w:rPr>
          <w:rFonts w:eastAsia="Times New Roman" w:cs="Times New Roman"/>
          <w:lang w:eastAsia="cs-CZ"/>
        </w:rPr>
      </w:pPr>
      <w:r w:rsidRPr="00BA052F">
        <w:rPr>
          <w:rFonts w:eastAsia="Times New Roman" w:cs="Times New Roman"/>
          <w:lang w:eastAsia="cs-CZ"/>
        </w:rPr>
        <w:t>doklady o prokázání splnění základní způsobilosti (příloha č. 2 Výzvy),</w:t>
      </w:r>
    </w:p>
    <w:p w14:paraId="326B4E06" w14:textId="77777777" w:rsidR="00F01FED" w:rsidRPr="00BA052F" w:rsidRDefault="00F01FED" w:rsidP="00F022E2">
      <w:pPr>
        <w:numPr>
          <w:ilvl w:val="0"/>
          <w:numId w:val="13"/>
        </w:numPr>
        <w:spacing w:after="0" w:line="240" w:lineRule="auto"/>
        <w:ind w:hanging="437"/>
        <w:jc w:val="both"/>
        <w:rPr>
          <w:rFonts w:eastAsia="Times New Roman" w:cs="Times New Roman"/>
          <w:lang w:eastAsia="cs-CZ"/>
        </w:rPr>
      </w:pPr>
      <w:r w:rsidRPr="00BA052F">
        <w:rPr>
          <w:rFonts w:eastAsia="Times New Roman" w:cs="Times New Roman"/>
          <w:lang w:eastAsia="cs-CZ"/>
        </w:rPr>
        <w:t>doklady o prokázání splnění profesní způsobilosti,</w:t>
      </w:r>
    </w:p>
    <w:p w14:paraId="599D0FF3" w14:textId="77777777" w:rsidR="00F01FED" w:rsidRPr="00F01FED" w:rsidRDefault="00F01FED" w:rsidP="00F022E2">
      <w:pPr>
        <w:numPr>
          <w:ilvl w:val="0"/>
          <w:numId w:val="13"/>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7979B9F6" w14:textId="77777777" w:rsidR="00F01FED" w:rsidRPr="00F01FED" w:rsidRDefault="00F01FED" w:rsidP="00F022E2">
      <w:pPr>
        <w:numPr>
          <w:ilvl w:val="0"/>
          <w:numId w:val="13"/>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DE006A8" w14:textId="77777777" w:rsidR="00F01FED" w:rsidRPr="00F01FED" w:rsidRDefault="00F01FED" w:rsidP="00F022E2">
      <w:pPr>
        <w:numPr>
          <w:ilvl w:val="0"/>
          <w:numId w:val="13"/>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jako </w:t>
      </w:r>
      <w:r w:rsidRPr="00BA052F">
        <w:rPr>
          <w:rFonts w:eastAsia="Times New Roman" w:cs="Times New Roman"/>
          <w:lang w:eastAsia="cs-CZ"/>
        </w:rPr>
        <w:t xml:space="preserve">součást čl. 5.4 smlouvy </w:t>
      </w:r>
      <w:r w:rsidRPr="00F01FED">
        <w:rPr>
          <w:rFonts w:eastAsia="Times New Roman" w:cs="Times New Roman"/>
          <w:lang w:eastAsia="cs-CZ"/>
        </w:rPr>
        <w:t>o dílo),</w:t>
      </w:r>
    </w:p>
    <w:p w14:paraId="266C3147" w14:textId="77777777" w:rsidR="00F01FED" w:rsidRPr="00F01FED" w:rsidRDefault="00F01FED" w:rsidP="00F022E2">
      <w:pPr>
        <w:numPr>
          <w:ilvl w:val="0"/>
          <w:numId w:val="13"/>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1FAB26E5" w14:textId="77777777" w:rsidR="00F01FED" w:rsidRPr="00F01FED" w:rsidRDefault="00F01FED" w:rsidP="00F01FED">
      <w:pPr>
        <w:spacing w:after="0" w:line="240" w:lineRule="auto"/>
        <w:ind w:left="426"/>
        <w:jc w:val="both"/>
        <w:rPr>
          <w:rFonts w:eastAsia="Times New Roman" w:cs="Times New Roman"/>
          <w:lang w:eastAsia="cs-CZ"/>
        </w:rPr>
      </w:pPr>
    </w:p>
    <w:p w14:paraId="03FFD83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916723A" w14:textId="77777777" w:rsidR="00F01FED" w:rsidRPr="00F01FED" w:rsidRDefault="00F01FED" w:rsidP="00F01FED">
      <w:pPr>
        <w:spacing w:after="0" w:line="240" w:lineRule="auto"/>
        <w:ind w:left="426"/>
        <w:jc w:val="both"/>
        <w:rPr>
          <w:rFonts w:eastAsia="Times New Roman" w:cs="Times New Roman"/>
          <w:lang w:eastAsia="cs-CZ"/>
        </w:rPr>
      </w:pPr>
    </w:p>
    <w:p w14:paraId="3D28D00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61C21FF1" w14:textId="77777777" w:rsidR="00F01FED" w:rsidRPr="00F01FED" w:rsidRDefault="00F01FED" w:rsidP="00F01FED">
      <w:pPr>
        <w:spacing w:after="0" w:line="240" w:lineRule="auto"/>
        <w:ind w:left="426"/>
        <w:jc w:val="both"/>
        <w:rPr>
          <w:rFonts w:eastAsia="Times New Roman" w:cs="Times New Roman"/>
          <w:lang w:eastAsia="cs-CZ"/>
        </w:rPr>
      </w:pPr>
    </w:p>
    <w:p w14:paraId="6F505A9B" w14:textId="77777777" w:rsidR="00F01FED" w:rsidRPr="00BA052F" w:rsidRDefault="00F01FED" w:rsidP="00F01FED">
      <w:pPr>
        <w:autoSpaceDE w:val="0"/>
        <w:autoSpaceDN w:val="0"/>
        <w:spacing w:after="0" w:line="240" w:lineRule="auto"/>
        <w:ind w:left="426" w:hanging="426"/>
        <w:jc w:val="both"/>
        <w:rPr>
          <w:rFonts w:eastAsia="Calibri" w:cs="Times New Roman"/>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 xml:space="preserve">cena bude </w:t>
      </w:r>
      <w:r w:rsidRPr="00BA052F">
        <w:rPr>
          <w:rFonts w:eastAsia="Calibri" w:cs="Times New Roman"/>
          <w:lang w:eastAsia="cs-CZ"/>
        </w:rPr>
        <w:t xml:space="preserve">v čl. 7.1 závazného vzoru smlouvy uvedena v Kč bez DPH zaokrouhlená na dvě desetinná místa jednak jako cena celková a dále v členění za její jednotlivé části Díla </w:t>
      </w:r>
      <w:r w:rsidRPr="00BA052F">
        <w:rPr>
          <w:rFonts w:eastAsia="Times New Roman" w:cs="Times New Roman"/>
          <w:lang w:eastAsia="cs-CZ"/>
        </w:rPr>
        <w:t>následujícím způsobem</w:t>
      </w:r>
      <w:r w:rsidRPr="00BA052F">
        <w:rPr>
          <w:rFonts w:eastAsia="Calibri" w:cs="Times New Roman"/>
          <w:lang w:eastAsia="cs-CZ"/>
        </w:rPr>
        <w:t>:</w:t>
      </w:r>
    </w:p>
    <w:p w14:paraId="78B0E863" w14:textId="77777777" w:rsidR="00F01FED" w:rsidRPr="00BA052F" w:rsidRDefault="00F01FED" w:rsidP="00F01FED">
      <w:pPr>
        <w:autoSpaceDE w:val="0"/>
        <w:autoSpaceDN w:val="0"/>
        <w:spacing w:after="0" w:line="240" w:lineRule="auto"/>
        <w:ind w:left="426" w:hanging="426"/>
        <w:jc w:val="both"/>
        <w:rPr>
          <w:rFonts w:eastAsia="Calibri" w:cs="Times New Roman"/>
          <w:lang w:eastAsia="cs-CZ"/>
        </w:rPr>
      </w:pPr>
    </w:p>
    <w:p w14:paraId="35D01660" w14:textId="77777777" w:rsidR="00F01FED" w:rsidRPr="00BA052F" w:rsidRDefault="00F01FED" w:rsidP="00F022E2">
      <w:pPr>
        <w:numPr>
          <w:ilvl w:val="0"/>
          <w:numId w:val="18"/>
        </w:numPr>
        <w:spacing w:after="0" w:line="240" w:lineRule="auto"/>
        <w:jc w:val="both"/>
        <w:rPr>
          <w:rFonts w:eastAsia="Times New Roman" w:cs="Times New Roman"/>
          <w:lang w:eastAsia="cs-CZ"/>
        </w:rPr>
      </w:pPr>
      <w:r w:rsidRPr="00BA052F">
        <w:rPr>
          <w:rFonts w:eastAsia="Times New Roman" w:cs="Times New Roman"/>
          <w:b/>
          <w:lang w:eastAsia="cs-CZ"/>
        </w:rPr>
        <w:t xml:space="preserve">Celková cena Díla bez DPH: </w:t>
      </w:r>
      <w:r w:rsidRPr="00BA052F">
        <w:rPr>
          <w:rFonts w:eastAsia="Times New Roman" w:cs="Times New Roman"/>
          <w:b/>
          <w:lang w:eastAsia="cs-CZ"/>
        </w:rPr>
        <w:fldChar w:fldCharType="begin">
          <w:ffData>
            <w:name w:val="Text1"/>
            <w:enabled/>
            <w:calcOnExit w:val="0"/>
            <w:textInput>
              <w:type w:val="date"/>
              <w:format w:val="d.M.yyyy"/>
            </w:textInput>
          </w:ffData>
        </w:fldChar>
      </w:r>
      <w:r w:rsidRPr="00BA052F">
        <w:rPr>
          <w:rFonts w:eastAsia="Times New Roman" w:cs="Times New Roman"/>
          <w:b/>
          <w:lang w:eastAsia="cs-CZ"/>
        </w:rPr>
        <w:instrText xml:space="preserve"> FORMTEXT </w:instrText>
      </w:r>
      <w:r w:rsidRPr="00BA052F">
        <w:rPr>
          <w:rFonts w:eastAsia="Times New Roman" w:cs="Times New Roman"/>
          <w:b/>
          <w:lang w:eastAsia="cs-CZ"/>
        </w:rPr>
      </w:r>
      <w:r w:rsidRPr="00BA052F">
        <w:rPr>
          <w:rFonts w:eastAsia="Times New Roman" w:cs="Times New Roman"/>
          <w:b/>
          <w:lang w:eastAsia="cs-CZ"/>
        </w:rPr>
        <w:fldChar w:fldCharType="separate"/>
      </w:r>
      <w:r w:rsidRPr="00BA052F">
        <w:rPr>
          <w:rFonts w:eastAsia="Times New Roman" w:cs="Times New Roman"/>
          <w:b/>
          <w:lang w:eastAsia="cs-CZ"/>
        </w:rPr>
        <w:t> </w:t>
      </w:r>
      <w:r w:rsidRPr="00BA052F">
        <w:rPr>
          <w:rFonts w:eastAsia="Times New Roman" w:cs="Times New Roman"/>
          <w:b/>
          <w:lang w:eastAsia="cs-CZ"/>
        </w:rPr>
        <w:t> </w:t>
      </w:r>
      <w:r w:rsidRPr="00BA052F">
        <w:rPr>
          <w:rFonts w:eastAsia="Times New Roman" w:cs="Times New Roman"/>
          <w:b/>
          <w:lang w:eastAsia="cs-CZ"/>
        </w:rPr>
        <w:t> </w:t>
      </w:r>
      <w:r w:rsidRPr="00BA052F">
        <w:rPr>
          <w:rFonts w:eastAsia="Times New Roman" w:cs="Times New Roman"/>
          <w:b/>
          <w:lang w:eastAsia="cs-CZ"/>
        </w:rPr>
        <w:t> </w:t>
      </w:r>
      <w:r w:rsidRPr="00BA052F">
        <w:rPr>
          <w:rFonts w:eastAsia="Times New Roman" w:cs="Times New Roman"/>
          <w:b/>
          <w:lang w:eastAsia="cs-CZ"/>
        </w:rPr>
        <w:t> </w:t>
      </w:r>
      <w:r w:rsidRPr="00BA052F">
        <w:rPr>
          <w:rFonts w:eastAsia="Times New Roman" w:cs="Times New Roman"/>
          <w:b/>
          <w:lang w:eastAsia="cs-CZ"/>
        </w:rPr>
        <w:fldChar w:fldCharType="end"/>
      </w:r>
      <w:r w:rsidRPr="00BA052F">
        <w:rPr>
          <w:rFonts w:eastAsia="Times New Roman" w:cs="Times New Roman"/>
          <w:b/>
          <w:lang w:eastAsia="cs-CZ"/>
        </w:rPr>
        <w:tab/>
        <w:t xml:space="preserve"> </w:t>
      </w:r>
      <w:r w:rsidRPr="00BA052F">
        <w:rPr>
          <w:rFonts w:eastAsia="Times New Roman" w:cs="Times New Roman"/>
          <w:b/>
          <w:bCs/>
          <w:lang w:eastAsia="cs-CZ"/>
        </w:rPr>
        <w:t>Kč</w:t>
      </w:r>
      <w:r w:rsidRPr="00BA052F">
        <w:rPr>
          <w:rFonts w:eastAsia="Times New Roman" w:cs="Times New Roman"/>
          <w:lang w:eastAsia="cs-CZ"/>
        </w:rPr>
        <w:t xml:space="preserve">, slovy: </w:t>
      </w:r>
      <w:r w:rsidRPr="00BA052F">
        <w:rPr>
          <w:rFonts w:eastAsia="Times New Roman" w:cs="Times New Roman"/>
          <w:lang w:eastAsia="cs-CZ"/>
        </w:rPr>
        <w:fldChar w:fldCharType="begin">
          <w:ffData>
            <w:name w:val="Text1"/>
            <w:enabled/>
            <w:calcOnExit w:val="0"/>
            <w:textInput>
              <w:type w:val="date"/>
              <w:format w:val="d.M.yyyy"/>
            </w:textInput>
          </w:ffData>
        </w:fldChar>
      </w:r>
      <w:r w:rsidRPr="00BA052F">
        <w:rPr>
          <w:rFonts w:eastAsia="Times New Roman" w:cs="Times New Roman"/>
          <w:lang w:eastAsia="cs-CZ"/>
        </w:rPr>
        <w:instrText xml:space="preserve"> FORMTEXT </w:instrText>
      </w:r>
      <w:r w:rsidRPr="00BA052F">
        <w:rPr>
          <w:rFonts w:eastAsia="Times New Roman" w:cs="Times New Roman"/>
          <w:lang w:eastAsia="cs-CZ"/>
        </w:rPr>
      </w:r>
      <w:r w:rsidRPr="00BA052F">
        <w:rPr>
          <w:rFonts w:eastAsia="Times New Roman" w:cs="Times New Roman"/>
          <w:lang w:eastAsia="cs-CZ"/>
        </w:rPr>
        <w:fldChar w:fldCharType="separate"/>
      </w:r>
      <w:r w:rsidRPr="00BA052F">
        <w:rPr>
          <w:rFonts w:eastAsia="Times New Roman" w:cs="Times New Roman"/>
          <w:lang w:eastAsia="cs-CZ"/>
        </w:rPr>
        <w:t> </w:t>
      </w:r>
      <w:r w:rsidRPr="00BA052F">
        <w:rPr>
          <w:rFonts w:eastAsia="Times New Roman" w:cs="Times New Roman"/>
          <w:lang w:eastAsia="cs-CZ"/>
        </w:rPr>
        <w:t> </w:t>
      </w:r>
      <w:r w:rsidRPr="00BA052F">
        <w:rPr>
          <w:rFonts w:eastAsia="Times New Roman" w:cs="Times New Roman"/>
          <w:lang w:eastAsia="cs-CZ"/>
        </w:rPr>
        <w:t> </w:t>
      </w:r>
      <w:r w:rsidRPr="00BA052F">
        <w:rPr>
          <w:rFonts w:eastAsia="Times New Roman" w:cs="Times New Roman"/>
          <w:lang w:eastAsia="cs-CZ"/>
        </w:rPr>
        <w:t> </w:t>
      </w:r>
      <w:r w:rsidRPr="00BA052F">
        <w:rPr>
          <w:rFonts w:eastAsia="Times New Roman" w:cs="Times New Roman"/>
          <w:lang w:eastAsia="cs-CZ"/>
        </w:rPr>
        <w:t> </w:t>
      </w:r>
      <w:r w:rsidRPr="00BA052F">
        <w:rPr>
          <w:rFonts w:eastAsia="Times New Roman" w:cs="Times New Roman"/>
          <w:lang w:eastAsia="cs-CZ"/>
        </w:rPr>
        <w:fldChar w:fldCharType="end"/>
      </w:r>
      <w:r w:rsidRPr="00BA052F">
        <w:rPr>
          <w:rFonts w:eastAsia="Times New Roman" w:cs="Times New Roman"/>
          <w:lang w:eastAsia="cs-CZ"/>
        </w:rPr>
        <w:t xml:space="preserve"> korun českých</w:t>
      </w:r>
    </w:p>
    <w:p w14:paraId="0AF736D2" w14:textId="77777777" w:rsidR="00F01FED" w:rsidRPr="00BA052F" w:rsidRDefault="00F01FED" w:rsidP="00F01FED">
      <w:pPr>
        <w:spacing w:after="0" w:line="240" w:lineRule="auto"/>
        <w:ind w:left="1287"/>
        <w:jc w:val="both"/>
        <w:rPr>
          <w:rFonts w:eastAsia="Times New Roman" w:cs="Times New Roman"/>
          <w:lang w:eastAsia="cs-CZ"/>
        </w:rPr>
      </w:pPr>
      <w:r w:rsidRPr="00BA052F">
        <w:rPr>
          <w:rFonts w:eastAsia="Times New Roman" w:cs="Times New Roman"/>
          <w:lang w:eastAsia="cs-CZ"/>
        </w:rPr>
        <w:t>z toho:</w:t>
      </w:r>
    </w:p>
    <w:p w14:paraId="48FED6E1" w14:textId="727C6F3B" w:rsidR="00F01FED" w:rsidRPr="00BA052F" w:rsidRDefault="00F01FED" w:rsidP="00F022E2">
      <w:pPr>
        <w:numPr>
          <w:ilvl w:val="0"/>
          <w:numId w:val="18"/>
        </w:numPr>
        <w:spacing w:after="0" w:line="240" w:lineRule="auto"/>
        <w:jc w:val="both"/>
        <w:rPr>
          <w:rFonts w:eastAsia="Times New Roman" w:cs="Times New Roman"/>
          <w:lang w:eastAsia="cs-CZ"/>
        </w:rPr>
      </w:pPr>
      <w:r w:rsidRPr="00BA052F">
        <w:rPr>
          <w:rFonts w:eastAsia="Times New Roman" w:cs="Times New Roman"/>
          <w:lang w:eastAsia="cs-CZ"/>
        </w:rPr>
        <w:t xml:space="preserve">Cena za zpracování </w:t>
      </w:r>
      <w:r w:rsidR="00BA052F" w:rsidRPr="00BA052F">
        <w:rPr>
          <w:rFonts w:eastAsia="Times New Roman" w:cs="Times New Roman"/>
          <w:lang w:eastAsia="cs-CZ"/>
        </w:rPr>
        <w:t>v následujícím členění činností</w:t>
      </w:r>
      <w:r w:rsidR="00322310">
        <w:rPr>
          <w:rFonts w:eastAsia="Times New Roman" w:cs="Times New Roman"/>
          <w:lang w:eastAsia="cs-CZ"/>
        </w:rPr>
        <w:t>:</w:t>
      </w:r>
    </w:p>
    <w:p w14:paraId="73863F3D" w14:textId="77777777" w:rsidR="00BA052F" w:rsidRDefault="00BA052F" w:rsidP="00BA052F">
      <w:pPr>
        <w:spacing w:after="0" w:line="240" w:lineRule="auto"/>
        <w:rPr>
          <w:rFonts w:eastAsia="Times New Roman" w:cs="Arial"/>
          <w:b/>
          <w:lang w:eastAsia="cs-CZ"/>
        </w:rPr>
      </w:pPr>
    </w:p>
    <w:p w14:paraId="574F69DE" w14:textId="77777777" w:rsidR="002F5D0E" w:rsidRDefault="00BA052F" w:rsidP="00BA052F">
      <w:pPr>
        <w:spacing w:after="0" w:line="240" w:lineRule="auto"/>
        <w:rPr>
          <w:rFonts w:eastAsia="Times New Roman" w:cs="Arial"/>
          <w:b/>
          <w:lang w:eastAsia="cs-CZ"/>
        </w:rPr>
      </w:pPr>
      <w:r>
        <w:rPr>
          <w:rFonts w:eastAsia="Times New Roman" w:cs="Arial"/>
          <w:b/>
          <w:lang w:eastAsia="cs-CZ"/>
        </w:rPr>
        <w:t xml:space="preserve">      </w:t>
      </w:r>
    </w:p>
    <w:p w14:paraId="00350EA2" w14:textId="2730A9BA" w:rsidR="00BA052F" w:rsidRPr="00853B35" w:rsidRDefault="002F5D0E" w:rsidP="00BA052F">
      <w:pPr>
        <w:spacing w:after="0" w:line="240" w:lineRule="auto"/>
        <w:rPr>
          <w:rFonts w:eastAsia="Times New Roman" w:cs="Arial"/>
          <w:b/>
          <w:lang w:eastAsia="cs-CZ"/>
        </w:rPr>
      </w:pPr>
      <w:r>
        <w:rPr>
          <w:rFonts w:eastAsia="Times New Roman" w:cs="Arial"/>
          <w:b/>
          <w:lang w:eastAsia="cs-CZ"/>
        </w:rPr>
        <w:t xml:space="preserve">      </w:t>
      </w:r>
      <w:r w:rsidR="00BA052F" w:rsidRPr="00853B35">
        <w:rPr>
          <w:rFonts w:eastAsia="Times New Roman" w:cs="Arial"/>
          <w:b/>
          <w:lang w:eastAsia="cs-CZ"/>
        </w:rPr>
        <w:t>Tabulka -  Předpokládaný rozsah prací</w:t>
      </w:r>
    </w:p>
    <w:p w14:paraId="0E7F1FEA" w14:textId="77777777" w:rsidR="00BA052F" w:rsidRPr="00853B35" w:rsidRDefault="00BA052F" w:rsidP="00BA052F">
      <w:pPr>
        <w:spacing w:after="0" w:line="240" w:lineRule="auto"/>
        <w:rPr>
          <w:rFonts w:eastAsia="Times New Roman" w:cs="Arial"/>
          <w:b/>
          <w:lang w:eastAsia="cs-CZ"/>
        </w:rPr>
      </w:pPr>
    </w:p>
    <w:tbl>
      <w:tblPr>
        <w:tblW w:w="8221" w:type="dxa"/>
        <w:tblInd w:w="441" w:type="dxa"/>
        <w:tblLayout w:type="fixed"/>
        <w:tblCellMar>
          <w:left w:w="0" w:type="dxa"/>
          <w:right w:w="0" w:type="dxa"/>
        </w:tblCellMar>
        <w:tblLook w:val="04A0" w:firstRow="1" w:lastRow="0" w:firstColumn="1" w:lastColumn="0" w:noHBand="0" w:noVBand="1"/>
      </w:tblPr>
      <w:tblGrid>
        <w:gridCol w:w="2974"/>
        <w:gridCol w:w="1133"/>
        <w:gridCol w:w="1133"/>
        <w:gridCol w:w="1564"/>
        <w:gridCol w:w="1417"/>
      </w:tblGrid>
      <w:tr w:rsidR="00BA052F" w:rsidRPr="00853B35" w14:paraId="0615AF66" w14:textId="77777777" w:rsidTr="00BA052F">
        <w:trPr>
          <w:trHeight w:val="55"/>
        </w:trPr>
        <w:tc>
          <w:tcPr>
            <w:tcW w:w="297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DF81D4A" w14:textId="77777777" w:rsidR="00BA052F" w:rsidRPr="00853B35" w:rsidRDefault="00BA052F" w:rsidP="00EB7DFA">
            <w:pPr>
              <w:spacing w:after="0" w:line="240" w:lineRule="auto"/>
              <w:rPr>
                <w:rFonts w:eastAsia="Times New Roman" w:cs="Arial"/>
                <w:b/>
                <w:bCs/>
                <w:lang w:eastAsia="cs-CZ"/>
              </w:rPr>
            </w:pPr>
            <w:r w:rsidRPr="00853B35">
              <w:rPr>
                <w:rFonts w:eastAsia="Times New Roman" w:cs="Arial"/>
                <w:b/>
                <w:bCs/>
                <w:lang w:eastAsia="cs-CZ"/>
              </w:rPr>
              <w:t>Činnost</w:t>
            </w:r>
          </w:p>
        </w:tc>
        <w:tc>
          <w:tcPr>
            <w:tcW w:w="1133" w:type="dxa"/>
            <w:tcBorders>
              <w:top w:val="single" w:sz="4" w:space="0" w:color="auto"/>
              <w:left w:val="nil"/>
              <w:bottom w:val="single" w:sz="4" w:space="0" w:color="auto"/>
              <w:right w:val="single" w:sz="4" w:space="0" w:color="auto"/>
            </w:tcBorders>
            <w:hideMark/>
          </w:tcPr>
          <w:p w14:paraId="72887A73" w14:textId="77777777" w:rsidR="00BA052F" w:rsidRPr="00853B35" w:rsidRDefault="00BA052F" w:rsidP="00EB7DFA">
            <w:pPr>
              <w:spacing w:after="0" w:line="240" w:lineRule="auto"/>
              <w:rPr>
                <w:rFonts w:eastAsia="Times New Roman" w:cs="Arial"/>
                <w:b/>
                <w:bCs/>
                <w:lang w:eastAsia="cs-CZ"/>
              </w:rPr>
            </w:pPr>
            <w:r w:rsidRPr="00853B35">
              <w:rPr>
                <w:rFonts w:eastAsia="Times New Roman" w:cs="Arial"/>
                <w:b/>
                <w:bCs/>
                <w:lang w:eastAsia="cs-CZ"/>
              </w:rPr>
              <w:t>Jednotky</w:t>
            </w:r>
          </w:p>
        </w:tc>
        <w:tc>
          <w:tcPr>
            <w:tcW w:w="11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78CE86A2" w14:textId="77777777" w:rsidR="00BA052F" w:rsidRPr="00853B35" w:rsidRDefault="00BA052F" w:rsidP="00EB7DFA">
            <w:pPr>
              <w:spacing w:after="0" w:line="240" w:lineRule="auto"/>
              <w:rPr>
                <w:rFonts w:eastAsia="Times New Roman" w:cs="Arial"/>
                <w:b/>
                <w:bCs/>
                <w:lang w:eastAsia="cs-CZ"/>
              </w:rPr>
            </w:pPr>
            <w:r w:rsidRPr="00853B35">
              <w:rPr>
                <w:rFonts w:eastAsia="Times New Roman" w:cs="Arial"/>
                <w:b/>
                <w:bCs/>
                <w:lang w:eastAsia="cs-CZ"/>
              </w:rPr>
              <w:t>Počet jednotek</w:t>
            </w:r>
          </w:p>
        </w:tc>
        <w:tc>
          <w:tcPr>
            <w:tcW w:w="1564"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260FF49B" w14:textId="77777777" w:rsidR="00BA052F" w:rsidRPr="00853B35" w:rsidRDefault="00BA052F" w:rsidP="00EB7DFA">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141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4D27AC9C" w14:textId="77777777" w:rsidR="00BA052F" w:rsidRPr="00853B35" w:rsidRDefault="00BA052F" w:rsidP="00EB7DFA">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BA052F" w:rsidRPr="00853B35" w14:paraId="5FDE6641" w14:textId="77777777" w:rsidTr="00BA052F">
        <w:trPr>
          <w:trHeight w:val="66"/>
        </w:trPr>
        <w:tc>
          <w:tcPr>
            <w:tcW w:w="29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8F67D8D" w14:textId="77777777" w:rsidR="00BA052F" w:rsidRPr="00853B35" w:rsidRDefault="00BA052F" w:rsidP="00EB7DFA">
            <w:pPr>
              <w:spacing w:after="0" w:line="240" w:lineRule="auto"/>
              <w:rPr>
                <w:rFonts w:eastAsia="Times New Roman" w:cs="Arial"/>
                <w:lang w:eastAsia="cs-CZ"/>
              </w:rPr>
            </w:pPr>
            <w:r w:rsidRPr="00853B35">
              <w:rPr>
                <w:rFonts w:eastAsia="Times New Roman" w:cs="Arial"/>
                <w:lang w:eastAsia="cs-CZ"/>
              </w:rPr>
              <w:t>Výkon TPI</w:t>
            </w:r>
          </w:p>
        </w:tc>
        <w:tc>
          <w:tcPr>
            <w:tcW w:w="1133" w:type="dxa"/>
            <w:tcBorders>
              <w:top w:val="single" w:sz="4" w:space="0" w:color="auto"/>
              <w:left w:val="nil"/>
              <w:bottom w:val="single" w:sz="4" w:space="0" w:color="auto"/>
              <w:right w:val="single" w:sz="4" w:space="0" w:color="auto"/>
            </w:tcBorders>
            <w:hideMark/>
          </w:tcPr>
          <w:p w14:paraId="733B451D" w14:textId="77777777" w:rsidR="00BA052F" w:rsidRPr="00853B35" w:rsidRDefault="00BA052F" w:rsidP="00EB7DFA">
            <w:pPr>
              <w:spacing w:after="0" w:line="240" w:lineRule="auto"/>
              <w:rPr>
                <w:rFonts w:eastAsia="Times New Roman" w:cs="Arial"/>
                <w:lang w:eastAsia="cs-CZ"/>
              </w:rPr>
            </w:pPr>
            <w:r w:rsidRPr="00853B35">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3D760E5" w14:textId="77777777" w:rsidR="00BA052F" w:rsidRPr="00853B35" w:rsidRDefault="00BA052F" w:rsidP="00EB7DFA">
            <w:pPr>
              <w:spacing w:after="0" w:line="240" w:lineRule="auto"/>
              <w:rPr>
                <w:rFonts w:eastAsia="Times New Roman" w:cs="Arial"/>
                <w:lang w:eastAsia="cs-CZ"/>
              </w:rPr>
            </w:pPr>
            <w:r w:rsidRPr="007E5EBD">
              <w:rPr>
                <w:rFonts w:eastAsia="Times New Roman" w:cs="Times New Roman"/>
                <w:lang w:eastAsia="cs-CZ"/>
              </w:rPr>
              <w:t>2</w:t>
            </w:r>
            <w:r>
              <w:rPr>
                <w:rFonts w:eastAsia="Times New Roman" w:cs="Times New Roman"/>
                <w:lang w:eastAsia="cs-CZ"/>
              </w:rPr>
              <w:t>500</w:t>
            </w:r>
          </w:p>
        </w:tc>
        <w:tc>
          <w:tcPr>
            <w:tcW w:w="1564" w:type="dxa"/>
            <w:tcBorders>
              <w:top w:val="nil"/>
              <w:left w:val="nil"/>
              <w:bottom w:val="single" w:sz="4" w:space="0" w:color="auto"/>
              <w:right w:val="single" w:sz="4" w:space="0" w:color="auto"/>
            </w:tcBorders>
            <w:noWrap/>
            <w:tcMar>
              <w:top w:w="15" w:type="dxa"/>
              <w:left w:w="15" w:type="dxa"/>
              <w:bottom w:w="0" w:type="dxa"/>
              <w:right w:w="15" w:type="dxa"/>
            </w:tcMar>
          </w:tcPr>
          <w:p w14:paraId="38AD18AB" w14:textId="77777777" w:rsidR="00BA052F" w:rsidRPr="00853B35" w:rsidRDefault="00BA052F" w:rsidP="00EB7DFA">
            <w:pPr>
              <w:spacing w:after="0" w:line="240" w:lineRule="auto"/>
              <w:rPr>
                <w:rFonts w:eastAsia="Times New Roman" w:cs="Arial"/>
                <w:lang w:eastAsia="cs-CZ"/>
              </w:rPr>
            </w:pP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63982C0A" w14:textId="77777777" w:rsidR="00BA052F" w:rsidRPr="00853B35" w:rsidRDefault="00BA052F" w:rsidP="00EB7DFA">
            <w:pPr>
              <w:spacing w:after="0" w:line="240" w:lineRule="auto"/>
              <w:rPr>
                <w:rFonts w:eastAsia="Times New Roman" w:cs="Arial"/>
                <w:lang w:eastAsia="cs-CZ"/>
              </w:rPr>
            </w:pPr>
          </w:p>
        </w:tc>
      </w:tr>
      <w:tr w:rsidR="00BA052F" w:rsidRPr="00853B35" w14:paraId="374D23DD" w14:textId="77777777" w:rsidTr="00BA052F">
        <w:trPr>
          <w:trHeight w:val="66"/>
        </w:trPr>
        <w:tc>
          <w:tcPr>
            <w:tcW w:w="29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205B7A8" w14:textId="77777777" w:rsidR="00BA052F" w:rsidRPr="00853B35" w:rsidRDefault="00BA052F" w:rsidP="00EB7DFA">
            <w:pPr>
              <w:spacing w:after="0" w:line="240" w:lineRule="auto"/>
              <w:rPr>
                <w:rFonts w:eastAsia="Times New Roman" w:cs="Arial"/>
                <w:lang w:eastAsia="cs-CZ"/>
              </w:rPr>
            </w:pPr>
            <w:r w:rsidRPr="00853B35">
              <w:rPr>
                <w:rFonts w:eastAsia="Times New Roman" w:cs="Arial"/>
                <w:lang w:eastAsia="cs-CZ"/>
              </w:rPr>
              <w:t>Celkem</w:t>
            </w:r>
          </w:p>
        </w:tc>
        <w:tc>
          <w:tcPr>
            <w:tcW w:w="1133" w:type="dxa"/>
            <w:tcBorders>
              <w:top w:val="single" w:sz="4" w:space="0" w:color="auto"/>
              <w:left w:val="nil"/>
              <w:bottom w:val="single" w:sz="4" w:space="0" w:color="auto"/>
              <w:right w:val="single" w:sz="4" w:space="0" w:color="auto"/>
            </w:tcBorders>
            <w:hideMark/>
          </w:tcPr>
          <w:p w14:paraId="6063A562" w14:textId="77777777" w:rsidR="00BA052F" w:rsidRPr="00853B35" w:rsidRDefault="00BA052F" w:rsidP="00EB7DFA">
            <w:pPr>
              <w:spacing w:after="0" w:line="240" w:lineRule="auto"/>
              <w:rPr>
                <w:rFonts w:eastAsia="Times New Roman" w:cs="Arial"/>
                <w:lang w:eastAsia="cs-CZ"/>
              </w:rPr>
            </w:pPr>
            <w:r w:rsidRPr="00853B35">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9CC9C75" w14:textId="77777777" w:rsidR="00BA052F" w:rsidRPr="00853B35" w:rsidRDefault="00BA052F" w:rsidP="00EB7DFA">
            <w:pPr>
              <w:spacing w:after="0" w:line="240" w:lineRule="auto"/>
              <w:rPr>
                <w:rFonts w:eastAsia="Times New Roman" w:cs="Arial"/>
                <w:lang w:eastAsia="cs-CZ"/>
              </w:rPr>
            </w:pPr>
            <w:r w:rsidRPr="007E5EBD">
              <w:rPr>
                <w:rFonts w:eastAsia="Times New Roman" w:cs="Times New Roman"/>
                <w:lang w:eastAsia="cs-CZ"/>
              </w:rPr>
              <w:t>2</w:t>
            </w:r>
            <w:r>
              <w:rPr>
                <w:rFonts w:eastAsia="Times New Roman" w:cs="Times New Roman"/>
                <w:lang w:eastAsia="cs-CZ"/>
              </w:rPr>
              <w:t>500</w:t>
            </w:r>
          </w:p>
        </w:tc>
        <w:tc>
          <w:tcPr>
            <w:tcW w:w="1564" w:type="dxa"/>
            <w:tcBorders>
              <w:top w:val="nil"/>
              <w:left w:val="nil"/>
              <w:bottom w:val="single" w:sz="4" w:space="0" w:color="auto"/>
              <w:right w:val="single" w:sz="4" w:space="0" w:color="auto"/>
            </w:tcBorders>
            <w:noWrap/>
            <w:tcMar>
              <w:top w:w="15" w:type="dxa"/>
              <w:left w:w="15" w:type="dxa"/>
              <w:bottom w:w="0" w:type="dxa"/>
              <w:right w:w="15" w:type="dxa"/>
            </w:tcMar>
          </w:tcPr>
          <w:p w14:paraId="699B1802" w14:textId="77777777" w:rsidR="00BA052F" w:rsidRPr="00853B35" w:rsidRDefault="00BA052F" w:rsidP="00EB7DFA">
            <w:pPr>
              <w:spacing w:after="0" w:line="240" w:lineRule="auto"/>
              <w:rPr>
                <w:rFonts w:eastAsia="Times New Roman" w:cs="Arial"/>
                <w:lang w:eastAsia="cs-CZ"/>
              </w:rPr>
            </w:pP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7DF4E6F4" w14:textId="77777777" w:rsidR="00BA052F" w:rsidRPr="00853B35" w:rsidRDefault="00BA052F" w:rsidP="00EB7DFA">
            <w:pPr>
              <w:spacing w:after="0" w:line="240" w:lineRule="auto"/>
              <w:rPr>
                <w:rFonts w:eastAsia="Times New Roman" w:cs="Arial"/>
                <w:lang w:eastAsia="cs-CZ"/>
              </w:rPr>
            </w:pPr>
          </w:p>
        </w:tc>
      </w:tr>
    </w:tbl>
    <w:p w14:paraId="2565ADA1" w14:textId="77777777" w:rsidR="00BA052F" w:rsidRPr="00853B35" w:rsidRDefault="00BA052F" w:rsidP="00BA052F">
      <w:pPr>
        <w:spacing w:after="0" w:line="240" w:lineRule="auto"/>
        <w:rPr>
          <w:rFonts w:eastAsia="Times New Roman" w:cs="Arial"/>
          <w:lang w:eastAsia="cs-CZ"/>
        </w:rPr>
      </w:pPr>
    </w:p>
    <w:p w14:paraId="48C2B2E2" w14:textId="058E90AB" w:rsidR="00BA052F" w:rsidRDefault="002F5D0E" w:rsidP="00F01FED">
      <w:pPr>
        <w:spacing w:after="0" w:line="240" w:lineRule="auto"/>
        <w:ind w:left="426"/>
        <w:jc w:val="both"/>
        <w:rPr>
          <w:rFonts w:eastAsia="Times New Roman" w:cs="Times New Roman"/>
          <w:b/>
          <w:lang w:eastAsia="cs-CZ"/>
        </w:rPr>
      </w:pPr>
      <w:r w:rsidRPr="004A4B38">
        <w:rPr>
          <w:rFonts w:eastAsia="Times New Roman" w:cs="Times New Roman"/>
          <w:b/>
          <w:lang w:eastAsia="cs-CZ"/>
        </w:rPr>
        <w:t>Nabídková cena uvedená v nabídce bude doložena cenovou kalkulací v rozsahu uvedeném v</w:t>
      </w:r>
      <w:r w:rsidR="00444B83">
        <w:rPr>
          <w:rFonts w:eastAsia="Times New Roman" w:cs="Times New Roman"/>
          <w:b/>
          <w:lang w:eastAsia="cs-CZ"/>
        </w:rPr>
        <w:t xml:space="preserve"> této </w:t>
      </w:r>
      <w:r w:rsidRPr="004A4B38">
        <w:rPr>
          <w:rFonts w:eastAsia="Times New Roman" w:cs="Times New Roman"/>
          <w:b/>
          <w:lang w:eastAsia="cs-CZ"/>
        </w:rPr>
        <w:t>tabulce.</w:t>
      </w:r>
    </w:p>
    <w:p w14:paraId="0DC5459F" w14:textId="17C06AEE" w:rsidR="002F5D0E" w:rsidRDefault="002F5D0E" w:rsidP="00F01FED">
      <w:pPr>
        <w:spacing w:after="0" w:line="240" w:lineRule="auto"/>
        <w:ind w:left="426"/>
        <w:jc w:val="both"/>
        <w:rPr>
          <w:rFonts w:eastAsia="Times New Roman" w:cs="Times New Roman"/>
          <w:lang w:eastAsia="cs-CZ"/>
        </w:rPr>
      </w:pPr>
    </w:p>
    <w:p w14:paraId="4BD2E5B5" w14:textId="77777777" w:rsidR="002F5D0E" w:rsidRDefault="002F5D0E" w:rsidP="00F01FED">
      <w:pPr>
        <w:spacing w:after="0" w:line="240" w:lineRule="auto"/>
        <w:ind w:left="426"/>
        <w:jc w:val="both"/>
        <w:rPr>
          <w:rFonts w:eastAsia="Times New Roman" w:cs="Times New Roman"/>
          <w:lang w:eastAsia="cs-CZ"/>
        </w:rPr>
      </w:pPr>
    </w:p>
    <w:p w14:paraId="7055672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64632C" w14:textId="77777777" w:rsidR="00F01FED" w:rsidRPr="00F01FED" w:rsidRDefault="00F01FED" w:rsidP="00F01FED">
      <w:pPr>
        <w:spacing w:after="0" w:line="240" w:lineRule="auto"/>
        <w:ind w:left="426"/>
        <w:jc w:val="both"/>
        <w:rPr>
          <w:rFonts w:eastAsia="Times New Roman" w:cs="Times New Roman"/>
          <w:strike/>
          <w:lang w:eastAsia="cs-CZ"/>
        </w:rPr>
      </w:pPr>
    </w:p>
    <w:p w14:paraId="013D547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01FED">
        <w:rPr>
          <w:rFonts w:eastAsia="Times New Roman" w:cs="Times New Roman"/>
          <w:lang w:eastAsia="cs-CZ"/>
        </w:rPr>
        <w:t>skenu</w:t>
      </w:r>
      <w:proofErr w:type="spellEnd"/>
      <w:r w:rsidRPr="00F01FED">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28DD5B81" w14:textId="77777777" w:rsidR="00F01FED" w:rsidRPr="00F01FED" w:rsidRDefault="00F01FED" w:rsidP="00F01FED">
      <w:pPr>
        <w:spacing w:after="0" w:line="240" w:lineRule="auto"/>
        <w:ind w:left="426"/>
        <w:jc w:val="both"/>
        <w:rPr>
          <w:rFonts w:eastAsia="Times New Roman" w:cs="Times New Roman"/>
          <w:strike/>
          <w:lang w:eastAsia="cs-CZ"/>
        </w:rPr>
      </w:pPr>
    </w:p>
    <w:p w14:paraId="4F0C1F48"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1F18F413"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B582FB5" w14:textId="77777777" w:rsidR="00F01FED" w:rsidRPr="00F01FED" w:rsidRDefault="00F01FED" w:rsidP="00F01FED">
      <w:pPr>
        <w:spacing w:after="0" w:line="240" w:lineRule="auto"/>
        <w:ind w:left="426"/>
        <w:jc w:val="both"/>
        <w:rPr>
          <w:rFonts w:eastAsia="Times New Roman" w:cs="Times New Roman"/>
          <w:lang w:eastAsia="cs-CZ"/>
        </w:rPr>
      </w:pPr>
    </w:p>
    <w:p w14:paraId="212AEC1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06AF6D06" w14:textId="77777777" w:rsidR="00F01FED" w:rsidRPr="00F01FED" w:rsidRDefault="00F01FED" w:rsidP="00F01FED">
      <w:pPr>
        <w:spacing w:after="0" w:line="240" w:lineRule="auto"/>
        <w:ind w:left="426"/>
        <w:jc w:val="both"/>
        <w:rPr>
          <w:rFonts w:eastAsia="Times New Roman" w:cs="Times New Roman"/>
          <w:lang w:eastAsia="cs-CZ"/>
        </w:rPr>
      </w:pPr>
    </w:p>
    <w:p w14:paraId="12F623AC" w14:textId="04F4390E" w:rsidR="00F01FED" w:rsidRDefault="00BA052F" w:rsidP="00F01FED">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3D7247" w14:textId="77777777" w:rsidR="00B34C4A" w:rsidRPr="00F01FED" w:rsidRDefault="00B34C4A" w:rsidP="00F01FED">
      <w:pPr>
        <w:spacing w:after="0" w:line="240" w:lineRule="auto"/>
        <w:ind w:left="426"/>
        <w:jc w:val="both"/>
        <w:rPr>
          <w:rFonts w:eastAsia="Times New Roman" w:cs="Times New Roman"/>
          <w:lang w:eastAsia="cs-CZ"/>
        </w:rPr>
      </w:pPr>
    </w:p>
    <w:p w14:paraId="1968D055" w14:textId="77777777" w:rsidR="00F01FED" w:rsidRPr="00F01FED" w:rsidRDefault="00F01FED" w:rsidP="00F022E2">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lastRenderedPageBreak/>
        <w:t>Posouzení splnění podmínek účasti a hodnocení nabídek:</w:t>
      </w:r>
    </w:p>
    <w:p w14:paraId="650D000E"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3EC7F540"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8185BC3"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79851490"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172D885" w14:textId="77777777" w:rsidR="00F01FED" w:rsidRPr="00F01FED" w:rsidRDefault="00F01FED" w:rsidP="00F01FED">
      <w:pPr>
        <w:spacing w:before="120" w:after="0" w:line="240" w:lineRule="auto"/>
        <w:ind w:left="426"/>
        <w:jc w:val="both"/>
        <w:rPr>
          <w:rFonts w:eastAsia="Times New Roman" w:cs="Times New Roman"/>
          <w:lang w:eastAsia="cs-CZ"/>
        </w:rPr>
      </w:pPr>
    </w:p>
    <w:p w14:paraId="2DE911B4" w14:textId="77777777" w:rsidR="00F01FED" w:rsidRPr="00F01FED" w:rsidRDefault="00F01FED" w:rsidP="00F022E2">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6158E062"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29A50B92"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01FED">
        <w:rPr>
          <w:rFonts w:eastAsia="Times New Roman" w:cs="Times New Roman"/>
          <w:lang w:eastAsia="cs-CZ"/>
        </w:rPr>
        <w:t>tzn. pokud</w:t>
      </w:r>
      <w:proofErr w:type="gramEnd"/>
      <w:r w:rsidRPr="00F01FED">
        <w:rPr>
          <w:rFonts w:eastAsia="Times New Roman" w:cs="Times New Roman"/>
          <w:lang w:eastAsia="cs-CZ"/>
        </w:rPr>
        <w:t xml:space="preserve"> údaje, doklady či jiné skutečnosti předložené účastníkem výběrového řízení </w:t>
      </w:r>
    </w:p>
    <w:p w14:paraId="3BB9BADA" w14:textId="77777777" w:rsidR="00F01FED" w:rsidRPr="00F01FED" w:rsidRDefault="00F01FED" w:rsidP="00F022E2">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5F421CBA" w14:textId="77777777" w:rsidR="00F01FED" w:rsidRPr="00F01FED" w:rsidRDefault="00F01FED" w:rsidP="00F022E2">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0654FC1E" w14:textId="77777777" w:rsidR="00F01FED" w:rsidRPr="00F01FED" w:rsidRDefault="00F01FED" w:rsidP="00F022E2">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0558B7A2"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37898630" w14:textId="77777777" w:rsidR="00F01FED" w:rsidRPr="00F01FED" w:rsidRDefault="00F01FED" w:rsidP="00F022E2">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31EDAC17" w14:textId="77777777" w:rsidR="00F01FED" w:rsidRPr="00F01FED" w:rsidRDefault="00F01FED" w:rsidP="00F022E2">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05EFC13B" w14:textId="77777777" w:rsidR="00F01FED" w:rsidRPr="00F01FED" w:rsidRDefault="00F01FED" w:rsidP="00F022E2">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9D4A3DD" w14:textId="77777777" w:rsidR="00F01FED" w:rsidRPr="00F01FED" w:rsidRDefault="00F01FED" w:rsidP="00F022E2">
      <w:pPr>
        <w:numPr>
          <w:ilvl w:val="0"/>
          <w:numId w:val="11"/>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4D9F2E4D" w14:textId="77777777" w:rsidR="00F01FED" w:rsidRPr="00F01FED" w:rsidRDefault="00F01FED" w:rsidP="00F022E2">
      <w:pPr>
        <w:numPr>
          <w:ilvl w:val="0"/>
          <w:numId w:val="11"/>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14:paraId="6EC011B8" w14:textId="77777777" w:rsidR="00F01FED" w:rsidRPr="00F01FED" w:rsidRDefault="00F01FED" w:rsidP="00F022E2">
      <w:pPr>
        <w:numPr>
          <w:ilvl w:val="0"/>
          <w:numId w:val="11"/>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5974A033"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6A32B524"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Zadavatel může vyloučit účastníka pro nezpůsobilost také, pokud na základě věrohodných informací získá důvodné podezření, že účastník uzavřel s jinými osobami zakázanou dohodu v souvislosti se zadávanou zakázkou.</w:t>
      </w:r>
    </w:p>
    <w:p w14:paraId="365C2682"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083E0972" w14:textId="195E54AD" w:rsidR="00F01FED" w:rsidRDefault="00F01FED" w:rsidP="00F01FED">
      <w:pPr>
        <w:spacing w:before="120" w:after="0" w:line="240" w:lineRule="auto"/>
        <w:ind w:left="426"/>
        <w:jc w:val="both"/>
        <w:rPr>
          <w:rFonts w:eastAsia="Times New Roman" w:cs="Times New Roman"/>
          <w:lang w:eastAsia="cs-CZ"/>
        </w:rPr>
      </w:pPr>
    </w:p>
    <w:p w14:paraId="52E31FC0" w14:textId="77777777" w:rsidR="00445C06" w:rsidRPr="00F01FED" w:rsidRDefault="00445C06" w:rsidP="00F01FED">
      <w:pPr>
        <w:spacing w:before="120" w:after="0" w:line="240" w:lineRule="auto"/>
        <w:ind w:left="426"/>
        <w:jc w:val="both"/>
        <w:rPr>
          <w:rFonts w:eastAsia="Times New Roman" w:cs="Times New Roman"/>
          <w:lang w:eastAsia="cs-CZ"/>
        </w:rPr>
      </w:pPr>
    </w:p>
    <w:p w14:paraId="4EFD0114" w14:textId="77777777" w:rsidR="00F01FED" w:rsidRPr="00F01FED" w:rsidRDefault="00F01FED" w:rsidP="00F022E2">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5B1F2B9D" w14:textId="77777777" w:rsidR="00F01FED" w:rsidRPr="00F01FED" w:rsidRDefault="00F01FED" w:rsidP="00F022E2">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55D90D96" w14:textId="77777777" w:rsidR="00F01FED" w:rsidRPr="00F01FED" w:rsidRDefault="00F01FED" w:rsidP="00F022E2">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02EB0E62" w14:textId="77777777" w:rsidR="00F01FED" w:rsidRPr="00BA052F" w:rsidRDefault="00F01FED" w:rsidP="00F022E2">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w:t>
      </w:r>
      <w:r w:rsidRPr="00BA052F">
        <w:rPr>
          <w:rFonts w:eastAsia="Times New Roman" w:cs="Times New Roman"/>
          <w:lang w:eastAsia="cs-CZ"/>
        </w:rPr>
        <w:t>která překročí režim veřejné zakázky</w:t>
      </w:r>
      <w:r w:rsidR="00BA052F">
        <w:rPr>
          <w:rFonts w:eastAsia="Times New Roman" w:cs="Times New Roman"/>
          <w:lang w:eastAsia="cs-CZ"/>
        </w:rPr>
        <w:t>,</w:t>
      </w:r>
      <w:r w:rsidRPr="00BA052F">
        <w:rPr>
          <w:rFonts w:eastAsia="Times New Roman" w:cs="Times New Roman"/>
          <w:lang w:eastAsia="cs-CZ"/>
        </w:rPr>
        <w:t xml:space="preserve"> bude</w:t>
      </w:r>
      <w:r w:rsidRPr="00BA052F">
        <w:rPr>
          <w:rFonts w:eastAsia="Times New Roman" w:cs="Calibri"/>
          <w:lang w:eastAsia="cs-CZ"/>
        </w:rPr>
        <w:t xml:space="preserve"> </w:t>
      </w:r>
      <w:r w:rsidRPr="00BA052F">
        <w:rPr>
          <w:rFonts w:eastAsia="Times New Roman" w:cs="Times New Roman"/>
          <w:lang w:eastAsia="cs-CZ"/>
        </w:rPr>
        <w:t>výběrové řízení zrušeno.</w:t>
      </w:r>
    </w:p>
    <w:p w14:paraId="0E9385BE" w14:textId="1D0DF648" w:rsidR="00F01FED" w:rsidRDefault="00F01FED" w:rsidP="00F01FED">
      <w:pPr>
        <w:spacing w:before="120" w:after="0" w:line="240" w:lineRule="auto"/>
        <w:ind w:left="426"/>
        <w:jc w:val="both"/>
        <w:rPr>
          <w:rFonts w:eastAsia="Times New Roman" w:cs="Times New Roman"/>
          <w:lang w:eastAsia="cs-CZ"/>
        </w:rPr>
      </w:pPr>
    </w:p>
    <w:p w14:paraId="4C7E9015" w14:textId="77777777" w:rsidR="00F01FED" w:rsidRPr="00F01FED" w:rsidRDefault="00F01FED" w:rsidP="00F022E2">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2E6A601A" w14:textId="77777777"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14:paraId="41F5A38E" w14:textId="1A06879E"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3A1CED41" w14:textId="07E39D60"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02C6AF2F" w14:textId="414D4E4B"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B3B4603"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4BF9B3D0"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4574116C" w14:textId="77777777" w:rsidR="00F01FED" w:rsidRPr="00F01FED" w:rsidRDefault="00F01FED" w:rsidP="00F022E2">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10CD346E" w14:textId="77777777" w:rsidR="00F01FED" w:rsidRPr="00F01FED" w:rsidRDefault="00F01FED" w:rsidP="00F022E2">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2B610B6C" w14:textId="77777777" w:rsidR="00F01FED" w:rsidRPr="00F01FED" w:rsidRDefault="00F01FED" w:rsidP="00F022E2">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lastRenderedPageBreak/>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44FFEF32" w14:textId="77777777" w:rsidR="00F01FED" w:rsidRPr="00F01FED" w:rsidRDefault="00F01FED" w:rsidP="00F022E2">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29883D83" w14:textId="77777777" w:rsidR="00F01FED" w:rsidRPr="00F01FED" w:rsidRDefault="00F01FED" w:rsidP="00F022E2">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6AAC9717" w14:textId="77777777" w:rsidR="005E0F20" w:rsidRPr="00F01FED" w:rsidRDefault="00F01FED" w:rsidP="00F022E2">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A2D38A6" w14:textId="2C2639CE" w:rsidR="00C94497" w:rsidRPr="00D8181A" w:rsidRDefault="00C94497" w:rsidP="001A6F12">
      <w:pPr>
        <w:autoSpaceDE w:val="0"/>
        <w:autoSpaceDN w:val="0"/>
        <w:adjustRightInd w:val="0"/>
        <w:spacing w:after="0" w:line="320" w:lineRule="atLeast"/>
        <w:ind w:left="567"/>
        <w:jc w:val="both"/>
        <w:rPr>
          <w:rFonts w:eastAsia="Times New Roman" w:cs="Times New Roman"/>
          <w:b/>
          <w:lang w:eastAsia="cs-CZ"/>
        </w:rPr>
      </w:pPr>
    </w:p>
    <w:p w14:paraId="07F23521" w14:textId="77777777" w:rsidR="00904122" w:rsidRPr="00D8181A" w:rsidRDefault="00904122" w:rsidP="00904122">
      <w:pPr>
        <w:pStyle w:val="Odstavecseseznamem"/>
        <w:tabs>
          <w:tab w:val="left" w:pos="0"/>
        </w:tabs>
        <w:spacing w:after="0" w:line="240" w:lineRule="auto"/>
        <w:ind w:left="426" w:hanging="284"/>
        <w:jc w:val="both"/>
        <w:rPr>
          <w:rFonts w:cs="Times New Roman"/>
          <w:u w:val="single"/>
        </w:rPr>
      </w:pPr>
    </w:p>
    <w:p w14:paraId="71ECF3A6" w14:textId="77777777" w:rsidR="00904122" w:rsidRPr="00D8181A" w:rsidRDefault="00904122" w:rsidP="00904122">
      <w:pPr>
        <w:pStyle w:val="Odstavecseseznamem"/>
        <w:numPr>
          <w:ilvl w:val="0"/>
          <w:numId w:val="27"/>
        </w:numPr>
        <w:spacing w:after="0" w:line="240" w:lineRule="auto"/>
        <w:jc w:val="both"/>
        <w:rPr>
          <w:rFonts w:eastAsia="Calibri" w:cs="Times New Roman"/>
          <w:b/>
          <w:u w:val="single"/>
          <w:lang w:eastAsia="cs-CZ"/>
        </w:rPr>
      </w:pPr>
      <w:r w:rsidRPr="00D8181A">
        <w:rPr>
          <w:b/>
          <w:u w:val="single"/>
        </w:rPr>
        <w:t>Sociálně a environmentálně odpovědné zadávání, inovace</w:t>
      </w:r>
    </w:p>
    <w:p w14:paraId="2A4C1E25" w14:textId="77777777" w:rsidR="00904122" w:rsidRPr="00D8181A" w:rsidRDefault="00904122" w:rsidP="00904122">
      <w:pPr>
        <w:pStyle w:val="Odstavecseseznamem"/>
        <w:spacing w:after="0" w:line="240" w:lineRule="auto"/>
        <w:jc w:val="both"/>
        <w:rPr>
          <w:rFonts w:eastAsia="Calibri" w:cs="Times New Roman"/>
          <w:i/>
          <w:u w:val="single"/>
          <w:lang w:eastAsia="cs-CZ"/>
        </w:rPr>
      </w:pPr>
    </w:p>
    <w:p w14:paraId="7AAF0039" w14:textId="77777777" w:rsidR="00D5063F" w:rsidRPr="00D8181A" w:rsidRDefault="00D5063F" w:rsidP="00D5063F">
      <w:pPr>
        <w:suppressAutoHyphens/>
        <w:spacing w:after="0" w:line="240" w:lineRule="auto"/>
        <w:ind w:left="426"/>
        <w:jc w:val="both"/>
        <w:rPr>
          <w:rFonts w:eastAsia="Times New Roman" w:cs="Times New Roman"/>
          <w:lang w:eastAsia="cs-CZ"/>
        </w:rPr>
      </w:pPr>
      <w:r w:rsidRPr="00D8181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7978AC7" w14:textId="77777777" w:rsidR="00D5063F" w:rsidRPr="00D8181A" w:rsidRDefault="00D5063F" w:rsidP="00D5063F">
      <w:pPr>
        <w:suppressAutoHyphens/>
        <w:spacing w:after="0" w:line="240" w:lineRule="auto"/>
        <w:ind w:left="426"/>
        <w:jc w:val="both"/>
        <w:rPr>
          <w:rFonts w:eastAsia="Times New Roman" w:cs="Times New Roman"/>
          <w:lang w:eastAsia="cs-CZ"/>
        </w:rPr>
      </w:pPr>
    </w:p>
    <w:p w14:paraId="26A888AA" w14:textId="1E3D0FE5" w:rsidR="00D5063F" w:rsidRPr="00D8181A" w:rsidRDefault="00D5063F" w:rsidP="00D5063F">
      <w:pPr>
        <w:suppressAutoHyphens/>
        <w:spacing w:after="0" w:line="240" w:lineRule="auto"/>
        <w:ind w:left="426"/>
        <w:jc w:val="both"/>
        <w:rPr>
          <w:rFonts w:eastAsia="Times New Roman" w:cs="Times New Roman"/>
          <w:lang w:eastAsia="cs-CZ"/>
        </w:rPr>
      </w:pPr>
      <w:r w:rsidRPr="00D8181A">
        <w:rPr>
          <w:rFonts w:eastAsia="Times New Roman" w:cs="Times New Roman"/>
          <w:lang w:eastAsia="cs-CZ"/>
        </w:rPr>
        <w:t>Zadavatel aplikuje ve výběrovém řízení níže uvedené prvky odpovědného zadávání:</w:t>
      </w:r>
    </w:p>
    <w:p w14:paraId="2A8FA246" w14:textId="77777777" w:rsidR="00D5063F" w:rsidRPr="00D8181A" w:rsidRDefault="00D5063F" w:rsidP="00D5063F">
      <w:pPr>
        <w:numPr>
          <w:ilvl w:val="0"/>
          <w:numId w:val="28"/>
        </w:numPr>
        <w:suppressAutoHyphens/>
        <w:spacing w:after="0" w:line="240" w:lineRule="auto"/>
        <w:ind w:left="993" w:hanging="284"/>
        <w:jc w:val="both"/>
        <w:rPr>
          <w:rFonts w:eastAsia="Times New Roman" w:cs="Times New Roman"/>
          <w:lang w:eastAsia="cs-CZ"/>
        </w:rPr>
      </w:pPr>
      <w:r w:rsidRPr="00D8181A">
        <w:rPr>
          <w:rFonts w:eastAsia="Times New Roman" w:cs="Times New Roman"/>
          <w:lang w:eastAsia="cs-CZ"/>
        </w:rPr>
        <w:t>rovnocenné platební podmínky v rámci dodavatelského řetězce,</w:t>
      </w:r>
    </w:p>
    <w:p w14:paraId="635119F7" w14:textId="77777777" w:rsidR="00D5063F" w:rsidRPr="00D8181A" w:rsidRDefault="00D5063F" w:rsidP="00D5063F">
      <w:pPr>
        <w:numPr>
          <w:ilvl w:val="0"/>
          <w:numId w:val="28"/>
        </w:numPr>
        <w:suppressAutoHyphens/>
        <w:spacing w:after="0" w:line="240" w:lineRule="auto"/>
        <w:ind w:left="993" w:hanging="284"/>
        <w:jc w:val="both"/>
        <w:rPr>
          <w:rFonts w:eastAsia="Times New Roman" w:cs="Times New Roman"/>
          <w:lang w:eastAsia="cs-CZ"/>
        </w:rPr>
      </w:pPr>
      <w:r w:rsidRPr="00D8181A">
        <w:rPr>
          <w:rFonts w:eastAsia="Times New Roman" w:cs="Times New Roman"/>
          <w:lang w:eastAsia="cs-CZ"/>
        </w:rPr>
        <w:t>porady vedené primárně distančním způsobem,</w:t>
      </w:r>
    </w:p>
    <w:p w14:paraId="395DFDF6" w14:textId="77777777" w:rsidR="00D5063F" w:rsidRPr="00D8181A" w:rsidRDefault="00D5063F" w:rsidP="00D5063F">
      <w:pPr>
        <w:numPr>
          <w:ilvl w:val="0"/>
          <w:numId w:val="28"/>
        </w:numPr>
        <w:suppressAutoHyphens/>
        <w:spacing w:after="0" w:line="240" w:lineRule="auto"/>
        <w:ind w:left="993" w:hanging="284"/>
        <w:jc w:val="both"/>
        <w:rPr>
          <w:rFonts w:eastAsia="Times New Roman" w:cs="Times New Roman"/>
          <w:lang w:eastAsia="cs-CZ"/>
        </w:rPr>
      </w:pPr>
      <w:r w:rsidRPr="00D8181A">
        <w:rPr>
          <w:rFonts w:eastAsia="Times New Roman" w:cs="Times New Roman"/>
          <w:lang w:eastAsia="cs-CZ"/>
        </w:rPr>
        <w:t>studentské exkurze.</w:t>
      </w:r>
    </w:p>
    <w:p w14:paraId="44F0FE0E" w14:textId="77777777" w:rsidR="00D5063F" w:rsidRPr="00D8181A" w:rsidRDefault="00D5063F" w:rsidP="00D5063F">
      <w:pPr>
        <w:suppressAutoHyphens/>
        <w:spacing w:after="0" w:line="240" w:lineRule="auto"/>
        <w:ind w:left="426"/>
        <w:jc w:val="both"/>
        <w:rPr>
          <w:rFonts w:eastAsia="Times New Roman" w:cs="Times New Roman"/>
          <w:lang w:eastAsia="cs-CZ"/>
        </w:rPr>
      </w:pPr>
    </w:p>
    <w:p w14:paraId="65E4890D" w14:textId="0180CACE" w:rsidR="00D5063F" w:rsidRPr="00D8181A" w:rsidRDefault="00D5063F" w:rsidP="00D5063F">
      <w:pPr>
        <w:suppressAutoHyphens/>
        <w:spacing w:after="0" w:line="240" w:lineRule="auto"/>
        <w:ind w:left="426"/>
        <w:jc w:val="both"/>
        <w:rPr>
          <w:rFonts w:eastAsia="Times New Roman" w:cs="Times New Roman"/>
          <w:lang w:eastAsia="cs-CZ"/>
        </w:rPr>
      </w:pPr>
      <w:r w:rsidRPr="00D8181A">
        <w:rPr>
          <w:rFonts w:eastAsia="Times New Roman" w:cs="Times New Roman"/>
          <w:lang w:eastAsia="cs-CZ"/>
        </w:rPr>
        <w:t>Výše uvedené prvky odpovědného zadávání a povinnosti dodavatele s nimi spojené zadavatel stanovil v ustanoveních článku 9.8 závazného vzoru smlouvy, který je součástí zadávací dokumentace.</w:t>
      </w:r>
    </w:p>
    <w:p w14:paraId="43707A3F" w14:textId="77777777" w:rsidR="00904122" w:rsidRPr="00904122" w:rsidRDefault="00904122" w:rsidP="00D5063F">
      <w:pPr>
        <w:pStyle w:val="Odstavecseseznamem"/>
        <w:tabs>
          <w:tab w:val="left" w:pos="0"/>
        </w:tabs>
        <w:spacing w:after="0" w:line="240" w:lineRule="auto"/>
        <w:ind w:left="780"/>
        <w:jc w:val="both"/>
        <w:rPr>
          <w:rFonts w:cs="Times New Roman"/>
          <w:color w:val="FF0000"/>
          <w:u w:val="single"/>
        </w:rPr>
      </w:pPr>
    </w:p>
    <w:p w14:paraId="51845CBE" w14:textId="77777777" w:rsidR="00904122" w:rsidRDefault="00904122" w:rsidP="001A6F12">
      <w:pPr>
        <w:autoSpaceDE w:val="0"/>
        <w:autoSpaceDN w:val="0"/>
        <w:adjustRightInd w:val="0"/>
        <w:spacing w:after="0" w:line="320" w:lineRule="atLeast"/>
        <w:ind w:left="567"/>
        <w:jc w:val="both"/>
        <w:rPr>
          <w:rFonts w:eastAsia="Times New Roman" w:cs="Times New Roman"/>
          <w:b/>
          <w:lang w:eastAsia="cs-CZ"/>
        </w:rPr>
      </w:pPr>
    </w:p>
    <w:p w14:paraId="33E33CB4"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2F9C9DBB"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bookmarkStart w:id="1" w:name="_GoBack"/>
      <w:bookmarkEnd w:id="1"/>
    </w:p>
    <w:p w14:paraId="604D2BB2" w14:textId="77777777" w:rsidR="00C94497" w:rsidRDefault="00C94497" w:rsidP="00C94497">
      <w:pPr>
        <w:spacing w:after="0" w:line="240" w:lineRule="auto"/>
        <w:rPr>
          <w:rFonts w:eastAsia="Times New Roman" w:cs="Times New Roman"/>
          <w:b/>
          <w:bCs/>
          <w:lang w:eastAsia="cs-CZ"/>
        </w:rPr>
      </w:pPr>
    </w:p>
    <w:p w14:paraId="0B92377D" w14:textId="77777777" w:rsidR="00C94497" w:rsidRDefault="00C94497" w:rsidP="00C94497">
      <w:pPr>
        <w:spacing w:after="0" w:line="240" w:lineRule="auto"/>
        <w:rPr>
          <w:rFonts w:eastAsia="Times New Roman" w:cs="Times New Roman"/>
          <w:b/>
          <w:bCs/>
          <w:lang w:eastAsia="cs-CZ"/>
        </w:rPr>
      </w:pPr>
    </w:p>
    <w:p w14:paraId="03677880"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338681E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A32EFC9"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F25BC93"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5C022F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370AA6EA" w14:textId="77777777" w:rsidR="001A6F12" w:rsidRPr="001A6F12" w:rsidRDefault="001A6F12" w:rsidP="001A6F12">
      <w:pPr>
        <w:spacing w:before="60" w:after="0" w:line="240" w:lineRule="exact"/>
        <w:rPr>
          <w:rFonts w:eastAsia="Times New Roman" w:cs="Calibri"/>
          <w:lang w:eastAsia="cs-CZ"/>
        </w:rPr>
      </w:pPr>
    </w:p>
    <w:p w14:paraId="2EB22D89" w14:textId="77777777" w:rsidR="001A6F12" w:rsidRPr="001A6F12" w:rsidRDefault="001A6F12" w:rsidP="00F022E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0489A209" w14:textId="77777777" w:rsidR="001A6F12" w:rsidRPr="001A6F12" w:rsidRDefault="001A6F12" w:rsidP="00F022E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2F19EEC4" w14:textId="77777777" w:rsidR="001A6F12" w:rsidRPr="001A6F12" w:rsidRDefault="001A6F12" w:rsidP="00F022E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10E99139" w14:textId="77777777" w:rsidR="001A6F12" w:rsidRPr="001A6F12" w:rsidRDefault="001A6F12" w:rsidP="00F022E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6B74FE23" w14:textId="77777777" w:rsidR="001A6F12" w:rsidRPr="001A6F12" w:rsidRDefault="001A6F12" w:rsidP="00F022E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02467B08" w14:textId="77777777" w:rsidR="001A6F12" w:rsidRPr="001A6F12" w:rsidRDefault="001A6F12" w:rsidP="00F022E2">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64EA8E30" w14:textId="77777777" w:rsidR="001A6F12" w:rsidRPr="001A6F12" w:rsidRDefault="001A6F12" w:rsidP="00F022E2">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155DAEB2" w14:textId="77777777" w:rsidR="001A6F12" w:rsidRPr="001A6F12" w:rsidRDefault="001A6F12" w:rsidP="00F022E2">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46039252" w14:textId="03AA4ACC"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AC5940" w:rsidRPr="00FC44E6">
        <w:rPr>
          <w:rFonts w:eastAsia="Times New Roman" w:cs="Times New Roman"/>
          <w:b/>
          <w:lang w:eastAsia="cs-CZ"/>
        </w:rPr>
        <w:t>„</w:t>
      </w:r>
      <w:r w:rsidR="00AC5940">
        <w:rPr>
          <w:rFonts w:eastAsia="Times New Roman" w:cs="Times New Roman"/>
          <w:b/>
          <w:lang w:eastAsia="cs-CZ"/>
        </w:rPr>
        <w:t>Elektrizace a zkapacitnění trati Šumperk – Libina (mimo)</w:t>
      </w:r>
      <w:r w:rsidR="00AC5940" w:rsidRPr="00FC44E6">
        <w:rPr>
          <w:rFonts w:eastAsia="Times New Roman" w:cs="Times New Roman"/>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2111B59" w14:textId="77777777" w:rsidR="00C97609" w:rsidRDefault="00C97609" w:rsidP="00C97609">
      <w:pPr>
        <w:spacing w:before="240" w:after="0" w:line="240" w:lineRule="exact"/>
        <w:jc w:val="both"/>
        <w:rPr>
          <w:rFonts w:eastAsia="Times New Roman" w:cs="Arial"/>
          <w:lang w:eastAsia="cs-CZ"/>
        </w:rPr>
      </w:pPr>
    </w:p>
    <w:p w14:paraId="3552EAB7" w14:textId="64A0C73D"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00AC5940" w:rsidRPr="00FC44E6">
        <w:rPr>
          <w:rFonts w:eastAsia="Times New Roman" w:cs="Times New Roman"/>
          <w:b/>
          <w:lang w:eastAsia="cs-CZ"/>
        </w:rPr>
        <w:t>„</w:t>
      </w:r>
      <w:r w:rsidR="00AC5940">
        <w:rPr>
          <w:rFonts w:eastAsia="Times New Roman" w:cs="Times New Roman"/>
          <w:b/>
          <w:lang w:eastAsia="cs-CZ"/>
        </w:rPr>
        <w:t>Elektrizace a zkapacitnění trati Šumperk – Libina (mimo)</w:t>
      </w:r>
      <w:r w:rsidR="00AC5940" w:rsidRPr="00FC44E6">
        <w:rPr>
          <w:rFonts w:eastAsia="Times New Roman" w:cs="Times New Roman"/>
          <w:b/>
          <w:lang w:eastAsia="cs-CZ"/>
        </w:rPr>
        <w:t>“</w:t>
      </w:r>
      <w:r w:rsidR="00AC5940" w:rsidRPr="00C97609">
        <w:rPr>
          <w:rFonts w:ascii="Verdana" w:hAnsi="Verdana"/>
        </w:rPr>
        <w:t xml:space="preserve"> </w:t>
      </w:r>
      <w:r w:rsidRPr="00C97609">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14:paraId="49034FF6"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1F1F7646" w14:textId="77777777" w:rsidR="00C97609" w:rsidRPr="001A6F12" w:rsidRDefault="00C97609" w:rsidP="001A6F12">
      <w:pPr>
        <w:spacing w:before="240" w:after="0" w:line="240" w:lineRule="exact"/>
        <w:jc w:val="both"/>
        <w:rPr>
          <w:rFonts w:eastAsia="Times New Roman" w:cs="Arial"/>
          <w:lang w:eastAsia="cs-CZ"/>
        </w:rPr>
      </w:pPr>
    </w:p>
    <w:p w14:paraId="1509101B"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17BBA9E3" w14:textId="77777777" w:rsidR="001A6F12" w:rsidRPr="001A6F12" w:rsidRDefault="001A6F12" w:rsidP="001A6F12">
      <w:pPr>
        <w:spacing w:after="120" w:line="240" w:lineRule="auto"/>
        <w:ind w:left="283" w:firstLine="567"/>
        <w:rPr>
          <w:rFonts w:eastAsia="Times New Roman" w:cs="Calibri"/>
          <w:lang w:eastAsia="cs-CZ"/>
        </w:rPr>
      </w:pPr>
    </w:p>
    <w:p w14:paraId="1571274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30FCC960" w14:textId="77777777" w:rsidR="001A6F12" w:rsidRPr="001A6F12" w:rsidRDefault="001A6F12" w:rsidP="001A6F12">
      <w:pPr>
        <w:spacing w:after="120" w:line="240" w:lineRule="auto"/>
        <w:ind w:left="283" w:firstLine="567"/>
        <w:rPr>
          <w:rFonts w:eastAsia="Times New Roman" w:cs="Calibri"/>
          <w:lang w:eastAsia="cs-CZ"/>
        </w:rPr>
      </w:pPr>
    </w:p>
    <w:p w14:paraId="6CC6480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DC5504B" w14:textId="77777777" w:rsidR="001A6F12" w:rsidRPr="001A6F12" w:rsidRDefault="001A6F12" w:rsidP="001A6F12">
      <w:pPr>
        <w:spacing w:after="120" w:line="240" w:lineRule="auto"/>
        <w:ind w:left="283" w:firstLine="567"/>
        <w:rPr>
          <w:rFonts w:eastAsia="Times New Roman" w:cs="Calibri"/>
          <w:lang w:eastAsia="cs-CZ"/>
        </w:rPr>
      </w:pPr>
    </w:p>
    <w:p w14:paraId="65A5FF8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2C488CF3"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8B7DED4" w14:textId="77777777" w:rsidTr="00A23AC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65414E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12B1C3F9"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74C84D0" w14:textId="77777777" w:rsidTr="00A23AC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0EC4DC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47067D8" w14:textId="77777777" w:rsidR="001A6F12" w:rsidRPr="001A6F12" w:rsidRDefault="001A6F12" w:rsidP="001A6F12">
            <w:pPr>
              <w:spacing w:after="0" w:line="240" w:lineRule="auto"/>
              <w:ind w:firstLine="567"/>
              <w:rPr>
                <w:rFonts w:eastAsia="Times New Roman" w:cs="Calibri"/>
                <w:lang w:eastAsia="cs-CZ"/>
              </w:rPr>
            </w:pPr>
          </w:p>
        </w:tc>
      </w:tr>
    </w:tbl>
    <w:p w14:paraId="0D8FF403" w14:textId="77777777" w:rsidR="001A6F12" w:rsidRPr="001A6F12" w:rsidRDefault="001A6F12" w:rsidP="001A6F12">
      <w:pPr>
        <w:spacing w:after="0" w:line="240" w:lineRule="auto"/>
        <w:jc w:val="center"/>
        <w:rPr>
          <w:rFonts w:eastAsia="Times New Roman" w:cs="Calibri"/>
          <w:b/>
          <w:bCs/>
          <w:caps/>
          <w:lang w:eastAsia="cs-CZ"/>
        </w:rPr>
      </w:pPr>
    </w:p>
    <w:p w14:paraId="6690BF6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5A0BA19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0B44040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4B5ACA3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750CAC1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0233083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7ACDC97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43B6C4A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5A242B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CE5FB03" w14:textId="77777777" w:rsidR="001A6F12" w:rsidRPr="001A6F12" w:rsidRDefault="001A6F12" w:rsidP="00F022E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DDB7317" w14:textId="77777777" w:rsidR="001A6F12" w:rsidRPr="001A6F12" w:rsidRDefault="001A6F12" w:rsidP="00F022E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56DAFA64" w14:textId="77777777" w:rsidR="001A6F12" w:rsidRPr="001A6F12" w:rsidRDefault="001A6F12" w:rsidP="00F022E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29C4C1A5" w14:textId="77777777" w:rsidR="001A6F12" w:rsidRPr="001A6F12" w:rsidRDefault="001A6F12" w:rsidP="00F022E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7C459F52" w14:textId="77777777" w:rsidR="001A6F12" w:rsidRPr="001A6F12" w:rsidRDefault="001A6F12" w:rsidP="00F022E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15FDF877" w14:textId="77777777" w:rsidR="001A6F12" w:rsidRPr="001A6F12" w:rsidRDefault="001A6F12" w:rsidP="001A6F12">
      <w:pPr>
        <w:spacing w:after="0" w:line="240" w:lineRule="auto"/>
        <w:ind w:firstLine="567"/>
        <w:rPr>
          <w:rFonts w:eastAsia="Times New Roman" w:cs="Times New Roman"/>
          <w:lang w:eastAsia="cs-CZ"/>
        </w:rPr>
      </w:pPr>
    </w:p>
    <w:p w14:paraId="4B31A17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A0BD022"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423C7EE5" w14:textId="77777777" w:rsidR="001A6F12" w:rsidRPr="001A6F12" w:rsidRDefault="001A6F12" w:rsidP="001A6F12">
      <w:pPr>
        <w:spacing w:after="0" w:line="240" w:lineRule="auto"/>
        <w:ind w:firstLine="567"/>
        <w:rPr>
          <w:rFonts w:eastAsia="Times New Roman" w:cs="Times New Roman"/>
          <w:lang w:eastAsia="cs-CZ"/>
        </w:rPr>
      </w:pPr>
    </w:p>
    <w:p w14:paraId="25DCE92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5F174B77" w14:textId="77777777" w:rsidTr="00A23AC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6E9BF29"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705745A2"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6E28ABB2" w14:textId="77777777" w:rsidTr="00A23AC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BB6F89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556A681B" w14:textId="77777777" w:rsidR="001A6F12" w:rsidRPr="001A6F12" w:rsidRDefault="001A6F12" w:rsidP="001A6F12">
            <w:pPr>
              <w:spacing w:after="0" w:line="240" w:lineRule="auto"/>
              <w:ind w:firstLine="567"/>
              <w:rPr>
                <w:rFonts w:eastAsia="Times New Roman" w:cs="Calibri"/>
                <w:lang w:eastAsia="cs-CZ"/>
              </w:rPr>
            </w:pPr>
          </w:p>
        </w:tc>
      </w:tr>
    </w:tbl>
    <w:p w14:paraId="294FCE57"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5ABB10D" w14:textId="77777777" w:rsidR="00982E5E" w:rsidRDefault="00982E5E">
      <w:pPr>
        <w:rPr>
          <w:rFonts w:eastAsia="Times New Roman" w:cs="Calibri"/>
          <w:b/>
          <w:bCs/>
          <w:lang w:eastAsia="cs-CZ"/>
        </w:rPr>
      </w:pPr>
    </w:p>
    <w:sectPr w:rsidR="00982E5E"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59E0C2" w14:textId="77777777" w:rsidR="00AD7CA6" w:rsidRDefault="00AD7CA6" w:rsidP="00962258">
      <w:pPr>
        <w:spacing w:after="0" w:line="240" w:lineRule="auto"/>
      </w:pPr>
      <w:r>
        <w:separator/>
      </w:r>
    </w:p>
  </w:endnote>
  <w:endnote w:type="continuationSeparator" w:id="0">
    <w:p w14:paraId="79A21F40" w14:textId="77777777" w:rsidR="00AD7CA6" w:rsidRDefault="00AD7CA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23AC8" w14:paraId="25C96EA8" w14:textId="77777777" w:rsidTr="00D831A3">
      <w:tc>
        <w:tcPr>
          <w:tcW w:w="1361" w:type="dxa"/>
          <w:tcMar>
            <w:left w:w="0" w:type="dxa"/>
            <w:right w:w="0" w:type="dxa"/>
          </w:tcMar>
          <w:vAlign w:val="bottom"/>
        </w:tcPr>
        <w:p w14:paraId="45AD8B18" w14:textId="6682E189" w:rsidR="00A23AC8" w:rsidRPr="00B8518B" w:rsidRDefault="00A23AC8"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181A">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8181A">
            <w:rPr>
              <w:rStyle w:val="slostrnky"/>
              <w:noProof/>
            </w:rPr>
            <w:t>16</w:t>
          </w:r>
          <w:r w:rsidRPr="00B8518B">
            <w:rPr>
              <w:rStyle w:val="slostrnky"/>
            </w:rPr>
            <w:fldChar w:fldCharType="end"/>
          </w:r>
        </w:p>
      </w:tc>
      <w:tc>
        <w:tcPr>
          <w:tcW w:w="3458" w:type="dxa"/>
          <w:shd w:val="clear" w:color="auto" w:fill="auto"/>
          <w:tcMar>
            <w:left w:w="0" w:type="dxa"/>
            <w:right w:w="0" w:type="dxa"/>
          </w:tcMar>
        </w:tcPr>
        <w:p w14:paraId="2DBDF8AD" w14:textId="77777777" w:rsidR="00A23AC8" w:rsidRDefault="00A23AC8" w:rsidP="00B8518B">
          <w:pPr>
            <w:pStyle w:val="Zpat"/>
          </w:pPr>
        </w:p>
      </w:tc>
      <w:tc>
        <w:tcPr>
          <w:tcW w:w="2835" w:type="dxa"/>
          <w:shd w:val="clear" w:color="auto" w:fill="auto"/>
          <w:tcMar>
            <w:left w:w="0" w:type="dxa"/>
            <w:right w:w="0" w:type="dxa"/>
          </w:tcMar>
        </w:tcPr>
        <w:p w14:paraId="6BF9E055" w14:textId="77777777" w:rsidR="00A23AC8" w:rsidRDefault="00A23AC8" w:rsidP="00B8518B">
          <w:pPr>
            <w:pStyle w:val="Zpat"/>
          </w:pPr>
        </w:p>
      </w:tc>
      <w:tc>
        <w:tcPr>
          <w:tcW w:w="2921" w:type="dxa"/>
        </w:tcPr>
        <w:p w14:paraId="6C2014C3" w14:textId="77777777" w:rsidR="00A23AC8" w:rsidRDefault="00A23AC8" w:rsidP="00D831A3">
          <w:pPr>
            <w:pStyle w:val="Zpat"/>
          </w:pPr>
        </w:p>
      </w:tc>
    </w:tr>
  </w:tbl>
  <w:p w14:paraId="3BA6F993" w14:textId="77777777" w:rsidR="00A23AC8" w:rsidRPr="00B8518B" w:rsidRDefault="00A23AC8"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73882BF" wp14:editId="0DFCAAE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6D42B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1357819" wp14:editId="6B4D2D8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17539F"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23AC8" w14:paraId="23BCC21B" w14:textId="77777777" w:rsidTr="00F1715C">
      <w:tc>
        <w:tcPr>
          <w:tcW w:w="1361" w:type="dxa"/>
          <w:tcMar>
            <w:left w:w="0" w:type="dxa"/>
            <w:right w:w="0" w:type="dxa"/>
          </w:tcMar>
          <w:vAlign w:val="bottom"/>
        </w:tcPr>
        <w:p w14:paraId="78F7B65E" w14:textId="5A0C376F" w:rsidR="00A23AC8" w:rsidRPr="00B8518B" w:rsidRDefault="00A23AC8"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181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8181A">
            <w:rPr>
              <w:rStyle w:val="slostrnky"/>
              <w:noProof/>
            </w:rPr>
            <w:t>16</w:t>
          </w:r>
          <w:r w:rsidRPr="00B8518B">
            <w:rPr>
              <w:rStyle w:val="slostrnky"/>
            </w:rPr>
            <w:fldChar w:fldCharType="end"/>
          </w:r>
        </w:p>
      </w:tc>
      <w:tc>
        <w:tcPr>
          <w:tcW w:w="3458" w:type="dxa"/>
          <w:shd w:val="clear" w:color="auto" w:fill="auto"/>
          <w:tcMar>
            <w:left w:w="0" w:type="dxa"/>
            <w:right w:w="0" w:type="dxa"/>
          </w:tcMar>
        </w:tcPr>
        <w:p w14:paraId="521C237E" w14:textId="77777777" w:rsidR="00A23AC8" w:rsidRDefault="00A23AC8" w:rsidP="00A23AC8">
          <w:pPr>
            <w:pStyle w:val="Zpat"/>
          </w:pPr>
          <w:r>
            <w:t>Správa železnic, státní organizace</w:t>
          </w:r>
        </w:p>
        <w:p w14:paraId="1C8A6F9E" w14:textId="77777777" w:rsidR="00A23AC8" w:rsidRDefault="00A23AC8" w:rsidP="00A23AC8">
          <w:pPr>
            <w:pStyle w:val="Zpat"/>
          </w:pPr>
          <w:r>
            <w:t>zapsána v obchodním rejstříku vedeném Městským soudem v Praze, spisová značka A 48384</w:t>
          </w:r>
        </w:p>
      </w:tc>
      <w:tc>
        <w:tcPr>
          <w:tcW w:w="2835" w:type="dxa"/>
          <w:shd w:val="clear" w:color="auto" w:fill="auto"/>
          <w:tcMar>
            <w:left w:w="0" w:type="dxa"/>
            <w:right w:w="0" w:type="dxa"/>
          </w:tcMar>
        </w:tcPr>
        <w:p w14:paraId="05E8C7E2" w14:textId="77777777" w:rsidR="00A23AC8" w:rsidRDefault="00A23AC8" w:rsidP="00A23AC8">
          <w:pPr>
            <w:pStyle w:val="Zpat"/>
          </w:pPr>
          <w:r>
            <w:t>Sídlo: Dlážděná 1003/7, 110 00 Praha 1</w:t>
          </w:r>
        </w:p>
        <w:p w14:paraId="4E48E784" w14:textId="77777777" w:rsidR="00A23AC8" w:rsidRDefault="00A23AC8" w:rsidP="00A23AC8">
          <w:pPr>
            <w:pStyle w:val="Zpat"/>
          </w:pPr>
          <w:r>
            <w:t>IČO: 709 94 234 DIČ: CZ 709 94 234</w:t>
          </w:r>
        </w:p>
        <w:p w14:paraId="5DE6988E" w14:textId="77777777" w:rsidR="00A23AC8" w:rsidRDefault="00A23AC8" w:rsidP="00A23AC8">
          <w:pPr>
            <w:pStyle w:val="Zpat"/>
          </w:pPr>
          <w:r>
            <w:t>www.spravazeleznic.cz</w:t>
          </w:r>
        </w:p>
      </w:tc>
      <w:tc>
        <w:tcPr>
          <w:tcW w:w="2921" w:type="dxa"/>
        </w:tcPr>
        <w:p w14:paraId="7277651C" w14:textId="77777777" w:rsidR="00A23AC8" w:rsidRPr="00B45E9E" w:rsidRDefault="00A23AC8" w:rsidP="00A23AC8">
          <w:pPr>
            <w:pStyle w:val="Zpat"/>
            <w:rPr>
              <w:b/>
            </w:rPr>
          </w:pPr>
          <w:r w:rsidRPr="00B45E9E">
            <w:rPr>
              <w:b/>
            </w:rPr>
            <w:t>Generální ředitelství</w:t>
          </w:r>
        </w:p>
        <w:p w14:paraId="696EE818" w14:textId="77777777" w:rsidR="00A23AC8" w:rsidRPr="00B45E9E" w:rsidRDefault="00A23AC8" w:rsidP="00A23AC8">
          <w:pPr>
            <w:pStyle w:val="Zpat"/>
            <w:rPr>
              <w:b/>
            </w:rPr>
          </w:pPr>
          <w:r w:rsidRPr="00B45E9E">
            <w:rPr>
              <w:b/>
            </w:rPr>
            <w:t>Dlážděná 1003/7</w:t>
          </w:r>
        </w:p>
        <w:p w14:paraId="5ECAC38C" w14:textId="77777777" w:rsidR="00A23AC8" w:rsidRDefault="00A23AC8" w:rsidP="00A23AC8">
          <w:pPr>
            <w:pStyle w:val="Zpat"/>
          </w:pPr>
          <w:r w:rsidRPr="00B45E9E">
            <w:rPr>
              <w:b/>
            </w:rPr>
            <w:t>110 00 Praha 1</w:t>
          </w:r>
        </w:p>
      </w:tc>
    </w:tr>
  </w:tbl>
  <w:p w14:paraId="1B6F3D09" w14:textId="77777777" w:rsidR="00A23AC8" w:rsidRPr="00B8518B" w:rsidRDefault="00A23AC8"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202E222" wp14:editId="53AA041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298A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C6C1371" wp14:editId="1932A02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C05726"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58530BA" w14:textId="77777777" w:rsidR="00A23AC8" w:rsidRPr="00460660" w:rsidRDefault="00A23AC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5E6EB" w14:textId="77777777" w:rsidR="00AD7CA6" w:rsidRDefault="00AD7CA6" w:rsidP="00962258">
      <w:pPr>
        <w:spacing w:after="0" w:line="240" w:lineRule="auto"/>
      </w:pPr>
      <w:r>
        <w:separator/>
      </w:r>
    </w:p>
  </w:footnote>
  <w:footnote w:type="continuationSeparator" w:id="0">
    <w:p w14:paraId="21AEF0B0" w14:textId="77777777" w:rsidR="00AD7CA6" w:rsidRDefault="00AD7CA6" w:rsidP="00962258">
      <w:pPr>
        <w:spacing w:after="0" w:line="240" w:lineRule="auto"/>
      </w:pPr>
      <w:r>
        <w:continuationSeparator/>
      </w:r>
    </w:p>
  </w:footnote>
  <w:footnote w:id="1">
    <w:p w14:paraId="4636EAA9" w14:textId="77777777" w:rsidR="00A23AC8" w:rsidRPr="00DF557C" w:rsidRDefault="00A23AC8"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43D51DDA" w14:textId="77777777" w:rsidR="00A23AC8" w:rsidRDefault="00A23AC8"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23AC8" w14:paraId="1B74ECB8" w14:textId="77777777" w:rsidTr="00C02D0A">
      <w:trPr>
        <w:trHeight w:hRule="exact" w:val="454"/>
      </w:trPr>
      <w:tc>
        <w:tcPr>
          <w:tcW w:w="1361" w:type="dxa"/>
          <w:tcMar>
            <w:top w:w="57" w:type="dxa"/>
            <w:left w:w="0" w:type="dxa"/>
            <w:right w:w="0" w:type="dxa"/>
          </w:tcMar>
        </w:tcPr>
        <w:p w14:paraId="50350FB1" w14:textId="77777777" w:rsidR="00A23AC8" w:rsidRPr="00B8518B" w:rsidRDefault="00A23AC8" w:rsidP="00523EA7">
          <w:pPr>
            <w:pStyle w:val="Zpat"/>
            <w:rPr>
              <w:rStyle w:val="slostrnky"/>
            </w:rPr>
          </w:pPr>
        </w:p>
      </w:tc>
      <w:tc>
        <w:tcPr>
          <w:tcW w:w="3458" w:type="dxa"/>
          <w:shd w:val="clear" w:color="auto" w:fill="auto"/>
          <w:tcMar>
            <w:top w:w="57" w:type="dxa"/>
            <w:left w:w="0" w:type="dxa"/>
            <w:right w:w="0" w:type="dxa"/>
          </w:tcMar>
        </w:tcPr>
        <w:p w14:paraId="1EA7EB6B" w14:textId="77777777" w:rsidR="00A23AC8" w:rsidRDefault="00A23AC8" w:rsidP="00523EA7">
          <w:pPr>
            <w:pStyle w:val="Zpat"/>
          </w:pPr>
        </w:p>
      </w:tc>
      <w:tc>
        <w:tcPr>
          <w:tcW w:w="5698" w:type="dxa"/>
          <w:shd w:val="clear" w:color="auto" w:fill="auto"/>
          <w:tcMar>
            <w:top w:w="57" w:type="dxa"/>
            <w:left w:w="0" w:type="dxa"/>
            <w:right w:w="0" w:type="dxa"/>
          </w:tcMar>
        </w:tcPr>
        <w:p w14:paraId="2AFF33DA" w14:textId="77777777" w:rsidR="00A23AC8" w:rsidRPr="00D6163D" w:rsidRDefault="00A23AC8" w:rsidP="00D6163D">
          <w:pPr>
            <w:pStyle w:val="Druhdokumentu"/>
          </w:pPr>
        </w:p>
      </w:tc>
    </w:tr>
  </w:tbl>
  <w:p w14:paraId="6FA9FCFF" w14:textId="77777777" w:rsidR="00A23AC8" w:rsidRPr="00D6163D" w:rsidRDefault="00A23AC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23AC8" w14:paraId="45A65392" w14:textId="77777777" w:rsidTr="00F1715C">
      <w:trPr>
        <w:trHeight w:hRule="exact" w:val="936"/>
      </w:trPr>
      <w:tc>
        <w:tcPr>
          <w:tcW w:w="1361" w:type="dxa"/>
          <w:tcMar>
            <w:left w:w="0" w:type="dxa"/>
            <w:right w:w="0" w:type="dxa"/>
          </w:tcMar>
        </w:tcPr>
        <w:p w14:paraId="05E887C7" w14:textId="77777777" w:rsidR="00A23AC8" w:rsidRPr="00B8518B" w:rsidRDefault="00A23AC8"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0AD9453B" wp14:editId="4C41952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BA5713"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4AD9B09" w14:textId="77777777" w:rsidR="00A23AC8" w:rsidRDefault="00A23AC8" w:rsidP="00FC6389">
          <w:pPr>
            <w:pStyle w:val="Zpat"/>
          </w:pPr>
        </w:p>
      </w:tc>
      <w:tc>
        <w:tcPr>
          <w:tcW w:w="5698" w:type="dxa"/>
          <w:shd w:val="clear" w:color="auto" w:fill="auto"/>
          <w:tcMar>
            <w:left w:w="0" w:type="dxa"/>
            <w:right w:w="0" w:type="dxa"/>
          </w:tcMar>
        </w:tcPr>
        <w:p w14:paraId="53217585" w14:textId="77777777" w:rsidR="00A23AC8" w:rsidRPr="00D6163D" w:rsidRDefault="00A23AC8" w:rsidP="00FC6389">
          <w:pPr>
            <w:pStyle w:val="Druhdokumentu"/>
          </w:pPr>
        </w:p>
      </w:tc>
    </w:tr>
    <w:tr w:rsidR="00A23AC8" w14:paraId="76DA10A4" w14:textId="77777777" w:rsidTr="00F64786">
      <w:trPr>
        <w:trHeight w:hRule="exact" w:val="452"/>
      </w:trPr>
      <w:tc>
        <w:tcPr>
          <w:tcW w:w="1361" w:type="dxa"/>
          <w:tcMar>
            <w:left w:w="0" w:type="dxa"/>
            <w:right w:w="0" w:type="dxa"/>
          </w:tcMar>
        </w:tcPr>
        <w:p w14:paraId="18E0E33B" w14:textId="77777777" w:rsidR="00A23AC8" w:rsidRPr="00B8518B" w:rsidRDefault="00A23AC8" w:rsidP="00FC6389">
          <w:pPr>
            <w:pStyle w:val="Zpat"/>
            <w:rPr>
              <w:rStyle w:val="slostrnky"/>
            </w:rPr>
          </w:pPr>
        </w:p>
      </w:tc>
      <w:tc>
        <w:tcPr>
          <w:tcW w:w="3458" w:type="dxa"/>
          <w:shd w:val="clear" w:color="auto" w:fill="auto"/>
          <w:tcMar>
            <w:left w:w="0" w:type="dxa"/>
            <w:right w:w="0" w:type="dxa"/>
          </w:tcMar>
        </w:tcPr>
        <w:p w14:paraId="067A0416" w14:textId="77777777" w:rsidR="00A23AC8" w:rsidRDefault="00A23AC8" w:rsidP="00FC6389">
          <w:pPr>
            <w:pStyle w:val="Zpat"/>
          </w:pPr>
        </w:p>
      </w:tc>
      <w:tc>
        <w:tcPr>
          <w:tcW w:w="5698" w:type="dxa"/>
          <w:shd w:val="clear" w:color="auto" w:fill="auto"/>
          <w:tcMar>
            <w:left w:w="0" w:type="dxa"/>
            <w:right w:w="0" w:type="dxa"/>
          </w:tcMar>
        </w:tcPr>
        <w:p w14:paraId="11FB7592" w14:textId="77777777" w:rsidR="00A23AC8" w:rsidRDefault="00A23AC8" w:rsidP="00FC6389">
          <w:pPr>
            <w:pStyle w:val="Druhdokumentu"/>
            <w:rPr>
              <w:noProof/>
            </w:rPr>
          </w:pPr>
        </w:p>
      </w:tc>
    </w:tr>
  </w:tbl>
  <w:p w14:paraId="26BD6308" w14:textId="77777777" w:rsidR="00A23AC8" w:rsidRPr="00D6163D" w:rsidRDefault="00A23AC8"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B0456F6" wp14:editId="4088C1A8">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5766F9"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ins w:id="2" w:author="Holá Magdaléna, Ing." w:date="2020-01-27T13:30:00Z">
      <w:r w:rsidRPr="00AE589A">
        <w:rPr>
          <w:noProof/>
          <w:lang w:eastAsia="cs-CZ"/>
        </w:rPr>
        <w:drawing>
          <wp:anchor distT="0" distB="0" distL="114300" distR="114300" simplePos="0" relativeHeight="251683840" behindDoc="0" locked="1" layoutInCell="1" allowOverlap="1" wp14:anchorId="597A1CE7" wp14:editId="3CB39FB6">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ins>
  </w:p>
  <w:p w14:paraId="4A8D02B2" w14:textId="77777777" w:rsidR="00A23AC8" w:rsidRPr="00460660" w:rsidRDefault="00A23AC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6" w15:restartNumberingAfterBreak="0">
    <w:nsid w:val="18F530FA"/>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D400CCA"/>
    <w:multiLevelType w:val="multilevel"/>
    <w:tmpl w:val="29AAB4EC"/>
    <w:lvl w:ilvl="0">
      <w:start w:val="1"/>
      <w:numFmt w:val="lowerLetter"/>
      <w:lvlText w:val="%1)"/>
      <w:lvlJc w:val="left"/>
      <w:pPr>
        <w:ind w:left="1110" w:hanging="360"/>
      </w:pPr>
      <w:rPr>
        <w:rFonts w:asciiTheme="minorHAnsi" w:eastAsia="Times New Roman" w:hAnsiTheme="minorHAnsi" w:cs="Times New Roman"/>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4"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3FA971FE"/>
    <w:multiLevelType w:val="hybridMultilevel"/>
    <w:tmpl w:val="BCDE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8"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4A8225B1"/>
    <w:multiLevelType w:val="hybridMultilevel"/>
    <w:tmpl w:val="D7E4BDF8"/>
    <w:lvl w:ilvl="0" w:tplc="0405000F">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29069B"/>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2" w15:restartNumberingAfterBreak="0">
    <w:nsid w:val="54EF1878"/>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3"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D5E656B"/>
    <w:multiLevelType w:val="hybridMultilevel"/>
    <w:tmpl w:val="1A8491A6"/>
    <w:lvl w:ilvl="0" w:tplc="385A395E">
      <w:start w:val="1"/>
      <w:numFmt w:val="lowerLetter"/>
      <w:lvlText w:val="%1)"/>
      <w:lvlJc w:val="left"/>
      <w:pPr>
        <w:tabs>
          <w:tab w:val="num" w:pos="1440"/>
        </w:tabs>
        <w:ind w:left="144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8"/>
  </w:num>
  <w:num w:numId="2">
    <w:abstractNumId w:val="2"/>
  </w:num>
  <w:num w:numId="3">
    <w:abstractNumId w:val="10"/>
  </w:num>
  <w:num w:numId="4">
    <w:abstractNumId w:val="24"/>
  </w:num>
  <w:num w:numId="5">
    <w:abstractNumId w:val="0"/>
  </w:num>
  <w:num w:numId="6">
    <w:abstractNumId w:val="14"/>
  </w:num>
  <w:num w:numId="7">
    <w:abstractNumId w:val="23"/>
  </w:num>
  <w:num w:numId="8">
    <w:abstractNumId w:val="25"/>
  </w:num>
  <w:num w:numId="9">
    <w:abstractNumId w:val="16"/>
  </w:num>
  <w:num w:numId="10">
    <w:abstractNumId w:val="19"/>
  </w:num>
  <w:num w:numId="11">
    <w:abstractNumId w:val="11"/>
  </w:num>
  <w:num w:numId="12">
    <w:abstractNumId w:val="5"/>
  </w:num>
  <w:num w:numId="13">
    <w:abstractNumId w:val="7"/>
  </w:num>
  <w:num w:numId="14">
    <w:abstractNumId w:val="17"/>
  </w:num>
  <w:num w:numId="15">
    <w:abstractNumId w:val="3"/>
  </w:num>
  <w:num w:numId="16">
    <w:abstractNumId w:val="9"/>
  </w:num>
  <w:num w:numId="17">
    <w:abstractNumId w:val="4"/>
  </w:num>
  <w:num w:numId="18">
    <w:abstractNumId w:val="27"/>
  </w:num>
  <w:num w:numId="19">
    <w:abstractNumId w:val="18"/>
  </w:num>
  <w:num w:numId="20">
    <w:abstractNumId w:val="15"/>
  </w:num>
  <w:num w:numId="21">
    <w:abstractNumId w:val="22"/>
  </w:num>
  <w:num w:numId="22">
    <w:abstractNumId w:val="21"/>
  </w:num>
  <w:num w:numId="23">
    <w:abstractNumId w:val="6"/>
  </w:num>
  <w:num w:numId="24">
    <w:abstractNumId w:val="13"/>
  </w:num>
  <w:num w:numId="25">
    <w:abstractNumId w:val="1"/>
  </w:num>
  <w:num w:numId="26">
    <w:abstractNumId w:val="12"/>
  </w:num>
  <w:num w:numId="27">
    <w:abstractNumId w:val="20"/>
  </w:num>
  <w:num w:numId="28">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LockTheme/>
  <w:styleLockQFSet/>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167B5"/>
    <w:rsid w:val="00032D6D"/>
    <w:rsid w:val="00033432"/>
    <w:rsid w:val="000335CC"/>
    <w:rsid w:val="000715D2"/>
    <w:rsid w:val="00072C1E"/>
    <w:rsid w:val="00076065"/>
    <w:rsid w:val="000B6C7E"/>
    <w:rsid w:val="000B7907"/>
    <w:rsid w:val="000C0429"/>
    <w:rsid w:val="000C0877"/>
    <w:rsid w:val="000C45E8"/>
    <w:rsid w:val="000C7E81"/>
    <w:rsid w:val="000D7F1B"/>
    <w:rsid w:val="00114472"/>
    <w:rsid w:val="00170EC5"/>
    <w:rsid w:val="001747C1"/>
    <w:rsid w:val="0018596A"/>
    <w:rsid w:val="001A6F12"/>
    <w:rsid w:val="001B69C2"/>
    <w:rsid w:val="001C4DA0"/>
    <w:rsid w:val="00207DF5"/>
    <w:rsid w:val="00267369"/>
    <w:rsid w:val="0026785D"/>
    <w:rsid w:val="002B3645"/>
    <w:rsid w:val="002C31BF"/>
    <w:rsid w:val="002E0CD7"/>
    <w:rsid w:val="002F026B"/>
    <w:rsid w:val="002F5D0E"/>
    <w:rsid w:val="00322310"/>
    <w:rsid w:val="00357BC6"/>
    <w:rsid w:val="0037111D"/>
    <w:rsid w:val="003956C6"/>
    <w:rsid w:val="003E6B9A"/>
    <w:rsid w:val="003E75CE"/>
    <w:rsid w:val="0041380F"/>
    <w:rsid w:val="00444B83"/>
    <w:rsid w:val="00445C06"/>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0594"/>
    <w:rsid w:val="00584E2A"/>
    <w:rsid w:val="00596C7E"/>
    <w:rsid w:val="005A64E9"/>
    <w:rsid w:val="005B5EE9"/>
    <w:rsid w:val="005E0F20"/>
    <w:rsid w:val="006104F6"/>
    <w:rsid w:val="0061068E"/>
    <w:rsid w:val="00621F7A"/>
    <w:rsid w:val="00641F27"/>
    <w:rsid w:val="0065041A"/>
    <w:rsid w:val="00660AD3"/>
    <w:rsid w:val="00694044"/>
    <w:rsid w:val="006A5570"/>
    <w:rsid w:val="006A689C"/>
    <w:rsid w:val="006B3D79"/>
    <w:rsid w:val="006E0578"/>
    <w:rsid w:val="006E314D"/>
    <w:rsid w:val="006E7F06"/>
    <w:rsid w:val="006F5764"/>
    <w:rsid w:val="00710723"/>
    <w:rsid w:val="00723ED1"/>
    <w:rsid w:val="00735ED4"/>
    <w:rsid w:val="00743525"/>
    <w:rsid w:val="007531A0"/>
    <w:rsid w:val="0076286B"/>
    <w:rsid w:val="00764595"/>
    <w:rsid w:val="00766846"/>
    <w:rsid w:val="0077673A"/>
    <w:rsid w:val="007846E1"/>
    <w:rsid w:val="007B570C"/>
    <w:rsid w:val="007E4A6E"/>
    <w:rsid w:val="007F56A7"/>
    <w:rsid w:val="00807DD0"/>
    <w:rsid w:val="00813F11"/>
    <w:rsid w:val="00873EEC"/>
    <w:rsid w:val="00891334"/>
    <w:rsid w:val="008A3568"/>
    <w:rsid w:val="008D03B9"/>
    <w:rsid w:val="008D5ABC"/>
    <w:rsid w:val="008E04D7"/>
    <w:rsid w:val="008F18D6"/>
    <w:rsid w:val="00904122"/>
    <w:rsid w:val="00904780"/>
    <w:rsid w:val="009113A8"/>
    <w:rsid w:val="00922385"/>
    <w:rsid w:val="009223DF"/>
    <w:rsid w:val="00936091"/>
    <w:rsid w:val="00940D8A"/>
    <w:rsid w:val="00962258"/>
    <w:rsid w:val="009678B7"/>
    <w:rsid w:val="00982411"/>
    <w:rsid w:val="00982E5E"/>
    <w:rsid w:val="00992D9C"/>
    <w:rsid w:val="00996CB8"/>
    <w:rsid w:val="009A7568"/>
    <w:rsid w:val="009B2E97"/>
    <w:rsid w:val="009B72CC"/>
    <w:rsid w:val="009C2B8D"/>
    <w:rsid w:val="009D4D63"/>
    <w:rsid w:val="009E07F4"/>
    <w:rsid w:val="009F392E"/>
    <w:rsid w:val="00A11738"/>
    <w:rsid w:val="00A23AC8"/>
    <w:rsid w:val="00A44328"/>
    <w:rsid w:val="00A6177B"/>
    <w:rsid w:val="00A66136"/>
    <w:rsid w:val="00A67518"/>
    <w:rsid w:val="00AA4CBB"/>
    <w:rsid w:val="00AA65FA"/>
    <w:rsid w:val="00AA7351"/>
    <w:rsid w:val="00AC5940"/>
    <w:rsid w:val="00AD056F"/>
    <w:rsid w:val="00AD2773"/>
    <w:rsid w:val="00AD6731"/>
    <w:rsid w:val="00AD7CA6"/>
    <w:rsid w:val="00AE1DDE"/>
    <w:rsid w:val="00B14882"/>
    <w:rsid w:val="00B15B5E"/>
    <w:rsid w:val="00B15D0D"/>
    <w:rsid w:val="00B23CA3"/>
    <w:rsid w:val="00B3491A"/>
    <w:rsid w:val="00B34C4A"/>
    <w:rsid w:val="00B367CC"/>
    <w:rsid w:val="00B45E9E"/>
    <w:rsid w:val="00B55F9C"/>
    <w:rsid w:val="00B75EE1"/>
    <w:rsid w:val="00B77481"/>
    <w:rsid w:val="00B841EE"/>
    <w:rsid w:val="00B8518B"/>
    <w:rsid w:val="00BA052F"/>
    <w:rsid w:val="00BB3740"/>
    <w:rsid w:val="00BC0382"/>
    <w:rsid w:val="00BD7E91"/>
    <w:rsid w:val="00BF374D"/>
    <w:rsid w:val="00C02D0A"/>
    <w:rsid w:val="00C03A6E"/>
    <w:rsid w:val="00C30759"/>
    <w:rsid w:val="00C44F6A"/>
    <w:rsid w:val="00C727E5"/>
    <w:rsid w:val="00C8207D"/>
    <w:rsid w:val="00C94497"/>
    <w:rsid w:val="00C9660B"/>
    <w:rsid w:val="00C97609"/>
    <w:rsid w:val="00CB7B5A"/>
    <w:rsid w:val="00CC1E2B"/>
    <w:rsid w:val="00CD1FC4"/>
    <w:rsid w:val="00CD63CB"/>
    <w:rsid w:val="00CE371D"/>
    <w:rsid w:val="00D02A4D"/>
    <w:rsid w:val="00D21061"/>
    <w:rsid w:val="00D316A7"/>
    <w:rsid w:val="00D4108E"/>
    <w:rsid w:val="00D41E04"/>
    <w:rsid w:val="00D5063F"/>
    <w:rsid w:val="00D6163D"/>
    <w:rsid w:val="00D63009"/>
    <w:rsid w:val="00D8181A"/>
    <w:rsid w:val="00D831A3"/>
    <w:rsid w:val="00D902AD"/>
    <w:rsid w:val="00DA6FFE"/>
    <w:rsid w:val="00DC3110"/>
    <w:rsid w:val="00DC64F0"/>
    <w:rsid w:val="00DD46F3"/>
    <w:rsid w:val="00DD58A6"/>
    <w:rsid w:val="00DE56F2"/>
    <w:rsid w:val="00DF116D"/>
    <w:rsid w:val="00E01444"/>
    <w:rsid w:val="00E25EDC"/>
    <w:rsid w:val="00E26761"/>
    <w:rsid w:val="00E824F1"/>
    <w:rsid w:val="00EB104F"/>
    <w:rsid w:val="00ED14BD"/>
    <w:rsid w:val="00F01440"/>
    <w:rsid w:val="00F01F4A"/>
    <w:rsid w:val="00F01FED"/>
    <w:rsid w:val="00F022E2"/>
    <w:rsid w:val="00F12DEC"/>
    <w:rsid w:val="00F1715C"/>
    <w:rsid w:val="00F310F8"/>
    <w:rsid w:val="00F35939"/>
    <w:rsid w:val="00F45607"/>
    <w:rsid w:val="00F64786"/>
    <w:rsid w:val="00F659EB"/>
    <w:rsid w:val="00F804A7"/>
    <w:rsid w:val="00F824F9"/>
    <w:rsid w:val="00F862D6"/>
    <w:rsid w:val="00F86BA6"/>
    <w:rsid w:val="00FC44E6"/>
    <w:rsid w:val="00FC6389"/>
    <w:rsid w:val="00FD2F51"/>
    <w:rsid w:val="00FE3455"/>
    <w:rsid w:val="00FF4959"/>
    <w:rsid w:val="00FF5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AD84824"/>
  <w14:defaultImageDpi w14:val="32767"/>
  <w15:docId w15:val="{8F67C5E6-F898-40B6-97B0-FDBD0257A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99"/>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904122"/>
    <w:pPr>
      <w:numPr>
        <w:ilvl w:val="2"/>
      </w:numPr>
      <w:tabs>
        <w:tab w:val="clear" w:pos="1474"/>
        <w:tab w:val="num" w:pos="360"/>
      </w:tabs>
      <w:ind w:left="3572" w:hanging="360"/>
    </w:pPr>
  </w:style>
  <w:style w:type="paragraph" w:customStyle="1" w:styleId="Text1-1">
    <w:name w:val="_Text_1-1"/>
    <w:basedOn w:val="Normln"/>
    <w:link w:val="Text1-1Char"/>
    <w:rsid w:val="00904122"/>
    <w:pPr>
      <w:numPr>
        <w:ilvl w:val="1"/>
        <w:numId w:val="25"/>
      </w:numPr>
      <w:spacing w:after="120"/>
      <w:jc w:val="both"/>
    </w:pPr>
  </w:style>
  <w:style w:type="paragraph" w:customStyle="1" w:styleId="Nadpis1-1">
    <w:name w:val="_Nadpis_1-1"/>
    <w:basedOn w:val="Odstavecseseznamem"/>
    <w:next w:val="Text1-1"/>
    <w:qFormat/>
    <w:rsid w:val="00904122"/>
    <w:pPr>
      <w:keepNext/>
      <w:numPr>
        <w:numId w:val="25"/>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904122"/>
  </w:style>
  <w:style w:type="paragraph" w:customStyle="1" w:styleId="Odrka1-1">
    <w:name w:val="_Odrážka_1-1_•"/>
    <w:basedOn w:val="Normln"/>
    <w:link w:val="Odrka1-1Char"/>
    <w:qFormat/>
    <w:rsid w:val="00904122"/>
    <w:pPr>
      <w:numPr>
        <w:numId w:val="26"/>
      </w:numPr>
      <w:spacing w:after="120"/>
      <w:jc w:val="both"/>
    </w:pPr>
  </w:style>
  <w:style w:type="paragraph" w:customStyle="1" w:styleId="Odrka1-2-">
    <w:name w:val="_Odrážka_1-2_-"/>
    <w:basedOn w:val="Odrka1-1"/>
    <w:qFormat/>
    <w:rsid w:val="00904122"/>
    <w:pPr>
      <w:numPr>
        <w:ilvl w:val="1"/>
      </w:numPr>
      <w:tabs>
        <w:tab w:val="clear" w:pos="1531"/>
        <w:tab w:val="num" w:pos="360"/>
        <w:tab w:val="num" w:pos="660"/>
      </w:tabs>
      <w:spacing w:after="60"/>
      <w:ind w:left="660" w:hanging="660"/>
    </w:pPr>
  </w:style>
  <w:style w:type="paragraph" w:customStyle="1" w:styleId="Odrka1-3">
    <w:name w:val="_Odrážka_1-3_·"/>
    <w:basedOn w:val="Odrka1-2-"/>
    <w:qFormat/>
    <w:rsid w:val="00904122"/>
    <w:pPr>
      <w:numPr>
        <w:ilvl w:val="2"/>
      </w:numPr>
      <w:tabs>
        <w:tab w:val="clear" w:pos="1928"/>
        <w:tab w:val="num" w:pos="360"/>
        <w:tab w:val="num" w:pos="660"/>
        <w:tab w:val="num" w:pos="720"/>
      </w:tabs>
      <w:ind w:left="720" w:hanging="720"/>
    </w:pPr>
  </w:style>
  <w:style w:type="character" w:customStyle="1" w:styleId="Odrka1-1Char">
    <w:name w:val="_Odrážka_1-1_• Char"/>
    <w:basedOn w:val="Standardnpsmoodstavce"/>
    <w:link w:val="Odrka1-1"/>
    <w:rsid w:val="009041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
    <ds:schemaRef ds:uri="http://purl.org/dc/dcmitype/"/>
    <ds:schemaRef ds:uri="http://www.w3.org/XML/1998/namespace"/>
    <ds:schemaRef ds:uri="http://schemas.microsoft.com/sharepoint/v3/fields"/>
    <ds:schemaRef ds:uri="http://schemas.microsoft.com/office/2006/documentManagement/types"/>
    <ds:schemaRef ds:uri="http://purl.org/dc/elements/1.1/"/>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A01B7A4-6AF5-4C11-977E-48E9FFDC7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TotalTime>
  <Pages>16</Pages>
  <Words>7541</Words>
  <Characters>44494</Characters>
  <Application>Microsoft Office Word</Application>
  <DocSecurity>0</DocSecurity>
  <Lines>370</Lines>
  <Paragraphs>103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Lacigová Kateřina, Mgr.</cp:lastModifiedBy>
  <cp:revision>4</cp:revision>
  <cp:lastPrinted>2021-01-11T14:35:00Z</cp:lastPrinted>
  <dcterms:created xsi:type="dcterms:W3CDTF">2021-01-19T12:29:00Z</dcterms:created>
  <dcterms:modified xsi:type="dcterms:W3CDTF">2021-01-20T10:55:00Z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